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277363" w14:textId="77777777" w:rsidTr="00D74AE1">
        <w:trPr>
          <w:trHeight w:hRule="exact" w:val="2948"/>
        </w:trPr>
        <w:tc>
          <w:tcPr>
            <w:tcW w:w="11185" w:type="dxa"/>
            <w:vAlign w:val="center"/>
          </w:tcPr>
          <w:p w14:paraId="7D4967FE" w14:textId="77777777" w:rsidR="00974E99" w:rsidRPr="00974E99" w:rsidRDefault="00974E99" w:rsidP="00E21A27">
            <w:pPr>
              <w:pStyle w:val="Documenttype"/>
            </w:pPr>
            <w:r w:rsidRPr="00974E99">
              <w:t>I</w:t>
            </w:r>
            <w:bookmarkStart w:id="1" w:name="_Ref446317644"/>
            <w:bookmarkEnd w:id="1"/>
            <w:r w:rsidRPr="00974E99">
              <w:t xml:space="preserve">ALA </w:t>
            </w:r>
            <w:r w:rsidR="0093492E">
              <w:t>G</w:t>
            </w:r>
            <w:r w:rsidR="00722236">
              <w:t>uideline</w:t>
            </w:r>
          </w:p>
        </w:tc>
      </w:tr>
    </w:tbl>
    <w:p w14:paraId="78825708" w14:textId="77777777" w:rsidR="008972C3" w:rsidRDefault="008972C3" w:rsidP="003274DB"/>
    <w:p w14:paraId="3B51C558" w14:textId="77777777" w:rsidR="00D74AE1" w:rsidRDefault="00D74AE1" w:rsidP="003274DB"/>
    <w:p w14:paraId="4B0C8920" w14:textId="77777777" w:rsidR="0093492E" w:rsidRDefault="00DC693C" w:rsidP="0026038D">
      <w:pPr>
        <w:pStyle w:val="Documentnumber"/>
      </w:pPr>
      <w:r>
        <w:t>1067-3</w:t>
      </w:r>
      <w:bookmarkStart w:id="2" w:name="_GoBack"/>
      <w:bookmarkEnd w:id="2"/>
    </w:p>
    <w:p w14:paraId="3AF56765" w14:textId="77777777" w:rsidR="0026038D" w:rsidRDefault="0026038D" w:rsidP="003274DB"/>
    <w:p w14:paraId="738C4E34" w14:textId="77777777" w:rsidR="00776004" w:rsidRPr="00ED4450" w:rsidRDefault="00DC693C" w:rsidP="00E21A27">
      <w:pPr>
        <w:pStyle w:val="Documentname"/>
      </w:pPr>
      <w:r w:rsidRPr="00723870">
        <w:t>Electrical Energy Storage for Aids to Navigation</w:t>
      </w:r>
    </w:p>
    <w:p w14:paraId="68A109CA" w14:textId="77777777" w:rsidR="00CF49CC" w:rsidRDefault="00CF49CC" w:rsidP="00D74AE1"/>
    <w:p w14:paraId="05016F9D" w14:textId="77777777" w:rsidR="004E0BBB" w:rsidRDefault="004E0BBB" w:rsidP="00D74AE1"/>
    <w:p w14:paraId="23239CB9" w14:textId="77777777" w:rsidR="004E0BBB" w:rsidRDefault="004E0BBB" w:rsidP="00D74AE1"/>
    <w:p w14:paraId="28403203" w14:textId="77777777" w:rsidR="004E0BBB" w:rsidRDefault="004E0BBB" w:rsidP="00D74AE1"/>
    <w:p w14:paraId="41CB5789" w14:textId="77777777" w:rsidR="004E0BBB" w:rsidRDefault="004E0BBB" w:rsidP="00D74AE1"/>
    <w:p w14:paraId="30E9F052" w14:textId="77777777" w:rsidR="004E0BBB" w:rsidRDefault="004E0BBB" w:rsidP="00D74AE1"/>
    <w:p w14:paraId="19B5538E" w14:textId="77777777" w:rsidR="004E0BBB" w:rsidRDefault="004E0BBB" w:rsidP="00D74AE1"/>
    <w:p w14:paraId="5C53394A" w14:textId="77777777" w:rsidR="004E0BBB" w:rsidRDefault="004E0BBB" w:rsidP="00D74AE1"/>
    <w:p w14:paraId="7FC9A964" w14:textId="77777777" w:rsidR="004E0BBB" w:rsidRDefault="004E0BBB" w:rsidP="00D74AE1"/>
    <w:p w14:paraId="7674558A" w14:textId="77777777" w:rsidR="004E0BBB" w:rsidRDefault="004E0BBB" w:rsidP="00D74AE1"/>
    <w:p w14:paraId="680284D8" w14:textId="77777777" w:rsidR="004E0BBB" w:rsidRDefault="004E0BBB" w:rsidP="00D74AE1"/>
    <w:p w14:paraId="43AF3A18" w14:textId="77777777" w:rsidR="004E0BBB" w:rsidRDefault="004E0BBB" w:rsidP="00D74AE1"/>
    <w:p w14:paraId="34548C93" w14:textId="77777777" w:rsidR="004E0BBB" w:rsidRDefault="004E0BBB" w:rsidP="00D74AE1"/>
    <w:p w14:paraId="2AA1C5C9" w14:textId="77777777" w:rsidR="004E0BBB" w:rsidRDefault="004E0BBB" w:rsidP="00D74AE1"/>
    <w:p w14:paraId="1B2D7674" w14:textId="77777777" w:rsidR="004E0BBB" w:rsidRDefault="004E0BBB" w:rsidP="00D74AE1"/>
    <w:p w14:paraId="3A261017" w14:textId="77777777" w:rsidR="004E0BBB" w:rsidRDefault="004E0BBB" w:rsidP="00D74AE1"/>
    <w:p w14:paraId="614414ED" w14:textId="77777777" w:rsidR="004E0BBB" w:rsidRDefault="004E0BBB" w:rsidP="00D74AE1"/>
    <w:p w14:paraId="0BE3A862" w14:textId="77777777" w:rsidR="00734BC6" w:rsidRDefault="00734BC6" w:rsidP="00D74AE1"/>
    <w:p w14:paraId="37BF7ABD" w14:textId="77777777" w:rsidR="004E0BBB" w:rsidRDefault="004E0BBB" w:rsidP="00D74AE1"/>
    <w:p w14:paraId="47D474E9" w14:textId="77777777" w:rsidR="004E0BBB" w:rsidRDefault="004E0BBB" w:rsidP="00D74AE1"/>
    <w:p w14:paraId="3C95D6BA" w14:textId="77777777" w:rsidR="004E0BBB" w:rsidRDefault="004E0BBB" w:rsidP="00D74AE1"/>
    <w:p w14:paraId="5B5B6D5E" w14:textId="77777777" w:rsidR="004E0BBB" w:rsidRDefault="004E0BBB" w:rsidP="00D74AE1"/>
    <w:p w14:paraId="5D7F9A25" w14:textId="77777777" w:rsidR="00DC693C" w:rsidRDefault="00DC693C" w:rsidP="00D74AE1"/>
    <w:p w14:paraId="034965F8" w14:textId="77777777" w:rsidR="004E0BBB" w:rsidRDefault="004E0BBB" w:rsidP="00D74AE1"/>
    <w:p w14:paraId="31D99D7B" w14:textId="77777777" w:rsidR="004E0BBB" w:rsidRDefault="004E0BBB" w:rsidP="004E0BBB">
      <w:pPr>
        <w:pStyle w:val="Editionnumber"/>
      </w:pPr>
      <w:r>
        <w:t xml:space="preserve">Edition </w:t>
      </w:r>
      <w:commentRangeStart w:id="3"/>
      <w:r>
        <w:t>1.0</w:t>
      </w:r>
      <w:commentRangeEnd w:id="3"/>
      <w:r w:rsidR="00A17884">
        <w:rPr>
          <w:rStyle w:val="CommentReference"/>
          <w:b w:val="0"/>
          <w:color w:val="auto"/>
        </w:rPr>
        <w:commentReference w:id="3"/>
      </w:r>
    </w:p>
    <w:p w14:paraId="047B4EFB" w14:textId="77777777" w:rsidR="004E0BBB" w:rsidRDefault="00A17884" w:rsidP="004E0BBB">
      <w:pPr>
        <w:pStyle w:val="Documentdate"/>
      </w:pPr>
      <w:r>
        <w:t xml:space="preserve">Document </w:t>
      </w:r>
      <w:commentRangeStart w:id="4"/>
      <w:r>
        <w:t>Date</w:t>
      </w:r>
      <w:commentRangeEnd w:id="4"/>
      <w:r>
        <w:rPr>
          <w:rStyle w:val="CommentReference"/>
          <w:b w:val="0"/>
          <w:color w:val="auto"/>
        </w:rPr>
        <w:commentReference w:id="4"/>
      </w:r>
    </w:p>
    <w:p w14:paraId="0991AEC1"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34E9E51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A99956E" w14:textId="77777777" w:rsidTr="005E4659">
        <w:tc>
          <w:tcPr>
            <w:tcW w:w="1908" w:type="dxa"/>
          </w:tcPr>
          <w:p w14:paraId="0C06D8C3" w14:textId="77777777" w:rsidR="00914E26" w:rsidRPr="00460028" w:rsidRDefault="00914E26" w:rsidP="00414698">
            <w:pPr>
              <w:pStyle w:val="Tableheading"/>
            </w:pPr>
            <w:r w:rsidRPr="00460028">
              <w:t>Date</w:t>
            </w:r>
          </w:p>
        </w:tc>
        <w:tc>
          <w:tcPr>
            <w:tcW w:w="3576" w:type="dxa"/>
          </w:tcPr>
          <w:p w14:paraId="7DB65ACC" w14:textId="77777777" w:rsidR="00914E26" w:rsidRPr="00460028" w:rsidRDefault="00914E26" w:rsidP="00414698">
            <w:pPr>
              <w:pStyle w:val="Tableheading"/>
            </w:pPr>
            <w:r w:rsidRPr="00460028">
              <w:t>Page / Section Revised</w:t>
            </w:r>
          </w:p>
        </w:tc>
        <w:tc>
          <w:tcPr>
            <w:tcW w:w="5001" w:type="dxa"/>
          </w:tcPr>
          <w:p w14:paraId="57C63985" w14:textId="77777777" w:rsidR="00914E26" w:rsidRPr="00460028" w:rsidRDefault="00914E26" w:rsidP="00414698">
            <w:pPr>
              <w:pStyle w:val="Tableheading"/>
            </w:pPr>
            <w:r w:rsidRPr="00460028">
              <w:t>Requirement for Revision</w:t>
            </w:r>
          </w:p>
        </w:tc>
      </w:tr>
      <w:tr w:rsidR="005E4659" w:rsidRPr="00460028" w14:paraId="458F27E9" w14:textId="77777777" w:rsidTr="005E4659">
        <w:trPr>
          <w:trHeight w:val="851"/>
        </w:trPr>
        <w:tc>
          <w:tcPr>
            <w:tcW w:w="1908" w:type="dxa"/>
            <w:vAlign w:val="center"/>
          </w:tcPr>
          <w:p w14:paraId="21068F4E" w14:textId="77777777" w:rsidR="00914E26" w:rsidRPr="00C27E08" w:rsidRDefault="00914E26" w:rsidP="00914E26">
            <w:pPr>
              <w:pStyle w:val="Tabletext"/>
            </w:pPr>
          </w:p>
        </w:tc>
        <w:tc>
          <w:tcPr>
            <w:tcW w:w="3576" w:type="dxa"/>
            <w:vAlign w:val="center"/>
          </w:tcPr>
          <w:p w14:paraId="13B45DDC" w14:textId="77777777" w:rsidR="00914E26" w:rsidRPr="00C27E08" w:rsidRDefault="00914E26" w:rsidP="00914E26">
            <w:pPr>
              <w:pStyle w:val="Tabletext"/>
            </w:pPr>
          </w:p>
        </w:tc>
        <w:tc>
          <w:tcPr>
            <w:tcW w:w="5001" w:type="dxa"/>
            <w:vAlign w:val="center"/>
          </w:tcPr>
          <w:p w14:paraId="09816F15" w14:textId="77777777" w:rsidR="00914E26" w:rsidRPr="00460028" w:rsidRDefault="00CB27FA" w:rsidP="00914E26">
            <w:pPr>
              <w:pStyle w:val="Tabletext"/>
            </w:pPr>
            <w:commentRangeStart w:id="8"/>
            <w:r>
              <w:t>Review</w:t>
            </w:r>
            <w:commentRangeEnd w:id="8"/>
            <w:r>
              <w:rPr>
                <w:rStyle w:val="CommentReference"/>
                <w:color w:val="auto"/>
              </w:rPr>
              <w:commentReference w:id="8"/>
            </w:r>
          </w:p>
        </w:tc>
      </w:tr>
      <w:tr w:rsidR="005E4659" w:rsidRPr="00460028" w14:paraId="2AA71114" w14:textId="77777777" w:rsidTr="005E4659">
        <w:trPr>
          <w:trHeight w:val="851"/>
        </w:trPr>
        <w:tc>
          <w:tcPr>
            <w:tcW w:w="1908" w:type="dxa"/>
            <w:vAlign w:val="center"/>
          </w:tcPr>
          <w:p w14:paraId="1FFAE0BA" w14:textId="77777777" w:rsidR="00914E26" w:rsidRPr="00460028" w:rsidRDefault="00914E26" w:rsidP="00914E26">
            <w:pPr>
              <w:pStyle w:val="Tabletext"/>
            </w:pPr>
          </w:p>
        </w:tc>
        <w:tc>
          <w:tcPr>
            <w:tcW w:w="3576" w:type="dxa"/>
            <w:vAlign w:val="center"/>
          </w:tcPr>
          <w:p w14:paraId="768BF331" w14:textId="77777777" w:rsidR="00914E26" w:rsidRPr="00460028" w:rsidRDefault="00914E26" w:rsidP="00914E26">
            <w:pPr>
              <w:pStyle w:val="Tabletext"/>
            </w:pPr>
          </w:p>
        </w:tc>
        <w:tc>
          <w:tcPr>
            <w:tcW w:w="5001" w:type="dxa"/>
            <w:vAlign w:val="center"/>
          </w:tcPr>
          <w:p w14:paraId="71FDA4C5" w14:textId="77777777" w:rsidR="00914E26" w:rsidRPr="00460028" w:rsidRDefault="00914E26" w:rsidP="00914E26">
            <w:pPr>
              <w:pStyle w:val="Tabletext"/>
            </w:pPr>
          </w:p>
        </w:tc>
      </w:tr>
      <w:tr w:rsidR="005E4659" w:rsidRPr="00460028" w14:paraId="43A954EE" w14:textId="77777777" w:rsidTr="005E4659">
        <w:trPr>
          <w:trHeight w:val="851"/>
        </w:trPr>
        <w:tc>
          <w:tcPr>
            <w:tcW w:w="1908" w:type="dxa"/>
            <w:vAlign w:val="center"/>
          </w:tcPr>
          <w:p w14:paraId="6646FB50" w14:textId="77777777" w:rsidR="00914E26" w:rsidRPr="00460028" w:rsidRDefault="00914E26" w:rsidP="00914E26">
            <w:pPr>
              <w:pStyle w:val="Tabletext"/>
            </w:pPr>
          </w:p>
        </w:tc>
        <w:tc>
          <w:tcPr>
            <w:tcW w:w="3576" w:type="dxa"/>
            <w:vAlign w:val="center"/>
          </w:tcPr>
          <w:p w14:paraId="4C241E1A" w14:textId="77777777" w:rsidR="00914E26" w:rsidRPr="00460028" w:rsidRDefault="00914E26" w:rsidP="00914E26">
            <w:pPr>
              <w:pStyle w:val="Tabletext"/>
            </w:pPr>
          </w:p>
        </w:tc>
        <w:tc>
          <w:tcPr>
            <w:tcW w:w="5001" w:type="dxa"/>
            <w:vAlign w:val="center"/>
          </w:tcPr>
          <w:p w14:paraId="20A3B6D2" w14:textId="77777777" w:rsidR="00914E26" w:rsidRPr="00460028" w:rsidRDefault="00914E26" w:rsidP="00914E26">
            <w:pPr>
              <w:pStyle w:val="Tabletext"/>
            </w:pPr>
          </w:p>
        </w:tc>
      </w:tr>
      <w:tr w:rsidR="005E4659" w:rsidRPr="00460028" w14:paraId="5054BDC5" w14:textId="77777777" w:rsidTr="005E4659">
        <w:trPr>
          <w:trHeight w:val="851"/>
        </w:trPr>
        <w:tc>
          <w:tcPr>
            <w:tcW w:w="1908" w:type="dxa"/>
            <w:vAlign w:val="center"/>
          </w:tcPr>
          <w:p w14:paraId="522C029B" w14:textId="77777777" w:rsidR="00914E26" w:rsidRPr="00460028" w:rsidRDefault="00914E26" w:rsidP="00914E26">
            <w:pPr>
              <w:pStyle w:val="Tabletext"/>
            </w:pPr>
          </w:p>
        </w:tc>
        <w:tc>
          <w:tcPr>
            <w:tcW w:w="3576" w:type="dxa"/>
            <w:vAlign w:val="center"/>
          </w:tcPr>
          <w:p w14:paraId="7D6CCD78" w14:textId="77777777" w:rsidR="00914E26" w:rsidRPr="00460028" w:rsidRDefault="00914E26" w:rsidP="00914E26">
            <w:pPr>
              <w:pStyle w:val="Tabletext"/>
            </w:pPr>
          </w:p>
        </w:tc>
        <w:tc>
          <w:tcPr>
            <w:tcW w:w="5001" w:type="dxa"/>
            <w:vAlign w:val="center"/>
          </w:tcPr>
          <w:p w14:paraId="52137AA4" w14:textId="77777777" w:rsidR="00914E26" w:rsidRPr="00460028" w:rsidRDefault="00914E26" w:rsidP="00914E26">
            <w:pPr>
              <w:pStyle w:val="Tabletext"/>
            </w:pPr>
          </w:p>
        </w:tc>
      </w:tr>
      <w:tr w:rsidR="005E4659" w:rsidRPr="00460028" w14:paraId="67961FEF" w14:textId="77777777" w:rsidTr="005E4659">
        <w:trPr>
          <w:trHeight w:val="851"/>
        </w:trPr>
        <w:tc>
          <w:tcPr>
            <w:tcW w:w="1908" w:type="dxa"/>
            <w:vAlign w:val="center"/>
          </w:tcPr>
          <w:p w14:paraId="5E010063" w14:textId="77777777" w:rsidR="00914E26" w:rsidRPr="00460028" w:rsidRDefault="00914E26" w:rsidP="00914E26">
            <w:pPr>
              <w:pStyle w:val="Tabletext"/>
            </w:pPr>
          </w:p>
        </w:tc>
        <w:tc>
          <w:tcPr>
            <w:tcW w:w="3576" w:type="dxa"/>
            <w:vAlign w:val="center"/>
          </w:tcPr>
          <w:p w14:paraId="6778BD4A" w14:textId="77777777" w:rsidR="00914E26" w:rsidRPr="00460028" w:rsidRDefault="00914E26" w:rsidP="00914E26">
            <w:pPr>
              <w:pStyle w:val="Tabletext"/>
            </w:pPr>
          </w:p>
        </w:tc>
        <w:tc>
          <w:tcPr>
            <w:tcW w:w="5001" w:type="dxa"/>
            <w:vAlign w:val="center"/>
          </w:tcPr>
          <w:p w14:paraId="1E02AC3B" w14:textId="77777777" w:rsidR="00914E26" w:rsidRPr="00460028" w:rsidRDefault="00914E26" w:rsidP="00914E26">
            <w:pPr>
              <w:pStyle w:val="Tabletext"/>
            </w:pPr>
          </w:p>
        </w:tc>
      </w:tr>
      <w:tr w:rsidR="005E4659" w:rsidRPr="00460028" w14:paraId="5E10AF2A" w14:textId="77777777" w:rsidTr="005E4659">
        <w:trPr>
          <w:trHeight w:val="851"/>
        </w:trPr>
        <w:tc>
          <w:tcPr>
            <w:tcW w:w="1908" w:type="dxa"/>
            <w:vAlign w:val="center"/>
          </w:tcPr>
          <w:p w14:paraId="0553FF20" w14:textId="77777777" w:rsidR="00914E26" w:rsidRPr="00460028" w:rsidRDefault="00914E26" w:rsidP="00914E26">
            <w:pPr>
              <w:pStyle w:val="Tabletext"/>
            </w:pPr>
          </w:p>
        </w:tc>
        <w:tc>
          <w:tcPr>
            <w:tcW w:w="3576" w:type="dxa"/>
            <w:vAlign w:val="center"/>
          </w:tcPr>
          <w:p w14:paraId="026F264D" w14:textId="77777777" w:rsidR="00914E26" w:rsidRPr="00460028" w:rsidRDefault="00914E26" w:rsidP="00914E26">
            <w:pPr>
              <w:pStyle w:val="Tabletext"/>
            </w:pPr>
          </w:p>
        </w:tc>
        <w:tc>
          <w:tcPr>
            <w:tcW w:w="5001" w:type="dxa"/>
            <w:vAlign w:val="center"/>
          </w:tcPr>
          <w:p w14:paraId="7D1D09DF" w14:textId="77777777" w:rsidR="00914E26" w:rsidRPr="00460028" w:rsidRDefault="00914E26" w:rsidP="00914E26">
            <w:pPr>
              <w:pStyle w:val="Tabletext"/>
            </w:pPr>
          </w:p>
        </w:tc>
      </w:tr>
      <w:tr w:rsidR="005E4659" w:rsidRPr="00460028" w14:paraId="04F2B3B0" w14:textId="77777777" w:rsidTr="005E4659">
        <w:trPr>
          <w:trHeight w:val="851"/>
        </w:trPr>
        <w:tc>
          <w:tcPr>
            <w:tcW w:w="1908" w:type="dxa"/>
            <w:vAlign w:val="center"/>
          </w:tcPr>
          <w:p w14:paraId="411CD877" w14:textId="77777777" w:rsidR="00914E26" w:rsidRPr="00460028" w:rsidRDefault="00914E26" w:rsidP="00914E26">
            <w:pPr>
              <w:pStyle w:val="Tabletext"/>
            </w:pPr>
          </w:p>
        </w:tc>
        <w:tc>
          <w:tcPr>
            <w:tcW w:w="3576" w:type="dxa"/>
            <w:vAlign w:val="center"/>
          </w:tcPr>
          <w:p w14:paraId="0AA930E4" w14:textId="77777777" w:rsidR="00914E26" w:rsidRPr="00460028" w:rsidRDefault="00914E26" w:rsidP="00914E26">
            <w:pPr>
              <w:pStyle w:val="Tabletext"/>
            </w:pPr>
          </w:p>
        </w:tc>
        <w:tc>
          <w:tcPr>
            <w:tcW w:w="5001" w:type="dxa"/>
            <w:vAlign w:val="center"/>
          </w:tcPr>
          <w:p w14:paraId="17C53E46" w14:textId="77777777" w:rsidR="00914E26" w:rsidRPr="00460028" w:rsidRDefault="00914E26" w:rsidP="00914E26">
            <w:pPr>
              <w:pStyle w:val="Tabletext"/>
            </w:pPr>
          </w:p>
        </w:tc>
      </w:tr>
    </w:tbl>
    <w:p w14:paraId="6DE41983" w14:textId="77777777" w:rsidR="00914E26" w:rsidRDefault="00914E26" w:rsidP="00D74AE1"/>
    <w:p w14:paraId="62B3A7BB"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17963EEC" w14:textId="77777777" w:rsidR="00C86395" w:rsidRDefault="00B11B40">
      <w:pPr>
        <w:pStyle w:val="TOC1"/>
        <w:rPr>
          <w:ins w:id="12" w:author="Peter Dobson" w:date="2017-03-30T11:38:00Z"/>
          <w:rFonts w:eastAsiaTheme="minorEastAsia"/>
          <w:b w:val="0"/>
          <w:color w:val="auto"/>
          <w:lang w:eastAsia="en-GB"/>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3" w:author="Peter Dobson" w:date="2017-03-30T11:38:00Z">
        <w:r w:rsidR="00C86395" w:rsidRPr="00243BCB">
          <w:t>1.</w:t>
        </w:r>
        <w:r w:rsidR="00C86395">
          <w:rPr>
            <w:rFonts w:eastAsiaTheme="minorEastAsia"/>
            <w:b w:val="0"/>
            <w:color w:val="auto"/>
            <w:lang w:eastAsia="en-GB"/>
          </w:rPr>
          <w:tab/>
        </w:r>
        <w:r w:rsidR="00C86395">
          <w:t>INTRODUCTION</w:t>
        </w:r>
        <w:r w:rsidR="00C86395">
          <w:tab/>
        </w:r>
        <w:r w:rsidR="00C86395">
          <w:fldChar w:fldCharType="begin"/>
        </w:r>
        <w:r w:rsidR="00C86395">
          <w:instrText xml:space="preserve"> PAGEREF _Toc478637211 \h </w:instrText>
        </w:r>
      </w:ins>
      <w:r w:rsidR="00C86395">
        <w:fldChar w:fldCharType="separate"/>
      </w:r>
      <w:ins w:id="14" w:author="Peter Dobson" w:date="2017-03-30T11:38:00Z">
        <w:r w:rsidR="00C86395">
          <w:t>5</w:t>
        </w:r>
        <w:r w:rsidR="00C86395">
          <w:fldChar w:fldCharType="end"/>
        </w:r>
      </w:ins>
    </w:p>
    <w:p w14:paraId="79F89B2E" w14:textId="77777777" w:rsidR="00C86395" w:rsidRDefault="00C86395">
      <w:pPr>
        <w:pStyle w:val="TOC2"/>
        <w:rPr>
          <w:ins w:id="15" w:author="Peter Dobson" w:date="2017-03-30T11:38:00Z"/>
          <w:rFonts w:eastAsiaTheme="minorEastAsia"/>
          <w:color w:val="auto"/>
          <w:lang w:eastAsia="en-GB"/>
        </w:rPr>
      </w:pPr>
      <w:ins w:id="16" w:author="Peter Dobson" w:date="2017-03-30T11:38:00Z">
        <w:r w:rsidRPr="00243BCB">
          <w:t>1.1.</w:t>
        </w:r>
        <w:r>
          <w:rPr>
            <w:rFonts w:eastAsiaTheme="minorEastAsia"/>
            <w:color w:val="auto"/>
            <w:lang w:eastAsia="en-GB"/>
          </w:rPr>
          <w:tab/>
        </w:r>
        <w:r>
          <w:t>Scope and purpose</w:t>
        </w:r>
        <w:r>
          <w:tab/>
        </w:r>
        <w:r>
          <w:fldChar w:fldCharType="begin"/>
        </w:r>
        <w:r>
          <w:instrText xml:space="preserve"> PAGEREF _Toc478637212 \h </w:instrText>
        </w:r>
      </w:ins>
      <w:r>
        <w:fldChar w:fldCharType="separate"/>
      </w:r>
      <w:ins w:id="17" w:author="Peter Dobson" w:date="2017-03-30T11:38:00Z">
        <w:r>
          <w:t>5</w:t>
        </w:r>
        <w:r>
          <w:fldChar w:fldCharType="end"/>
        </w:r>
      </w:ins>
    </w:p>
    <w:p w14:paraId="51661D6F" w14:textId="77777777" w:rsidR="00C86395" w:rsidRDefault="00C86395">
      <w:pPr>
        <w:pStyle w:val="TOC1"/>
        <w:rPr>
          <w:ins w:id="18" w:author="Peter Dobson" w:date="2017-03-30T11:38:00Z"/>
          <w:rFonts w:eastAsiaTheme="minorEastAsia"/>
          <w:b w:val="0"/>
          <w:color w:val="auto"/>
          <w:lang w:eastAsia="en-GB"/>
        </w:rPr>
      </w:pPr>
      <w:ins w:id="19" w:author="Peter Dobson" w:date="2017-03-30T11:38:00Z">
        <w:r w:rsidRPr="00243BCB">
          <w:t>2.</w:t>
        </w:r>
        <w:r>
          <w:rPr>
            <w:rFonts w:eastAsiaTheme="minorEastAsia"/>
            <w:b w:val="0"/>
            <w:color w:val="auto"/>
            <w:lang w:eastAsia="en-GB"/>
          </w:rPr>
          <w:tab/>
        </w:r>
        <w:r w:rsidRPr="00243BCB">
          <w:t>HOW TO USE THIS GUIDELINE</w:t>
        </w:r>
        <w:r>
          <w:tab/>
        </w:r>
        <w:r>
          <w:fldChar w:fldCharType="begin"/>
        </w:r>
        <w:r>
          <w:instrText xml:space="preserve"> PAGEREF _Toc478637213 \h </w:instrText>
        </w:r>
      </w:ins>
      <w:r>
        <w:fldChar w:fldCharType="separate"/>
      </w:r>
      <w:ins w:id="20" w:author="Peter Dobson" w:date="2017-03-30T11:38:00Z">
        <w:r>
          <w:t>5</w:t>
        </w:r>
        <w:r>
          <w:fldChar w:fldCharType="end"/>
        </w:r>
      </w:ins>
    </w:p>
    <w:p w14:paraId="5584108D" w14:textId="77777777" w:rsidR="00C86395" w:rsidRDefault="00C86395">
      <w:pPr>
        <w:pStyle w:val="TOC1"/>
        <w:rPr>
          <w:ins w:id="21" w:author="Peter Dobson" w:date="2017-03-30T11:38:00Z"/>
          <w:rFonts w:eastAsiaTheme="minorEastAsia"/>
          <w:b w:val="0"/>
          <w:color w:val="auto"/>
          <w:lang w:eastAsia="en-GB"/>
        </w:rPr>
      </w:pPr>
      <w:ins w:id="22" w:author="Peter Dobson" w:date="2017-03-30T11:38:00Z">
        <w:r w:rsidRPr="00243BCB">
          <w:t>3.</w:t>
        </w:r>
        <w:r>
          <w:rPr>
            <w:rFonts w:eastAsiaTheme="minorEastAsia"/>
            <w:b w:val="0"/>
            <w:color w:val="auto"/>
            <w:lang w:eastAsia="en-GB"/>
          </w:rPr>
          <w:tab/>
        </w:r>
        <w:r>
          <w:t>TYPES OF BATTERY ENERGY STORAGE</w:t>
        </w:r>
        <w:r>
          <w:tab/>
        </w:r>
        <w:r>
          <w:fldChar w:fldCharType="begin"/>
        </w:r>
        <w:r>
          <w:instrText xml:space="preserve"> PAGEREF _Toc478637214 \h </w:instrText>
        </w:r>
      </w:ins>
      <w:r>
        <w:fldChar w:fldCharType="separate"/>
      </w:r>
      <w:ins w:id="23" w:author="Peter Dobson" w:date="2017-03-30T11:38:00Z">
        <w:r>
          <w:t>5</w:t>
        </w:r>
        <w:r>
          <w:fldChar w:fldCharType="end"/>
        </w:r>
      </w:ins>
    </w:p>
    <w:p w14:paraId="467BDA46" w14:textId="77777777" w:rsidR="00C86395" w:rsidRDefault="00C86395">
      <w:pPr>
        <w:pStyle w:val="TOC2"/>
        <w:rPr>
          <w:ins w:id="24" w:author="Peter Dobson" w:date="2017-03-30T11:38:00Z"/>
          <w:rFonts w:eastAsiaTheme="minorEastAsia"/>
          <w:color w:val="auto"/>
          <w:lang w:eastAsia="en-GB"/>
        </w:rPr>
      </w:pPr>
      <w:ins w:id="25" w:author="Peter Dobson" w:date="2017-03-30T11:38:00Z">
        <w:r w:rsidRPr="00243BCB">
          <w:t>3.1.</w:t>
        </w:r>
        <w:r>
          <w:rPr>
            <w:rFonts w:eastAsiaTheme="minorEastAsia"/>
            <w:color w:val="auto"/>
            <w:lang w:eastAsia="en-GB"/>
          </w:rPr>
          <w:tab/>
        </w:r>
        <w:r>
          <w:t>Primary (non-rechargeable) batteries</w:t>
        </w:r>
        <w:r>
          <w:tab/>
        </w:r>
        <w:r>
          <w:fldChar w:fldCharType="begin"/>
        </w:r>
        <w:r>
          <w:instrText xml:space="preserve"> PAGEREF _Toc478637215 \h </w:instrText>
        </w:r>
      </w:ins>
      <w:r>
        <w:fldChar w:fldCharType="separate"/>
      </w:r>
      <w:ins w:id="26" w:author="Peter Dobson" w:date="2017-03-30T11:38:00Z">
        <w:r>
          <w:t>5</w:t>
        </w:r>
        <w:r>
          <w:fldChar w:fldCharType="end"/>
        </w:r>
      </w:ins>
    </w:p>
    <w:p w14:paraId="18717C3C" w14:textId="77777777" w:rsidR="00C86395" w:rsidRDefault="00C86395">
      <w:pPr>
        <w:pStyle w:val="TOC2"/>
        <w:rPr>
          <w:ins w:id="27" w:author="Peter Dobson" w:date="2017-03-30T11:38:00Z"/>
          <w:rFonts w:eastAsiaTheme="minorEastAsia"/>
          <w:color w:val="auto"/>
          <w:lang w:eastAsia="en-GB"/>
        </w:rPr>
      </w:pPr>
      <w:ins w:id="28" w:author="Peter Dobson" w:date="2017-03-30T11:38:00Z">
        <w:r w:rsidRPr="00243BCB">
          <w:t>3.2.</w:t>
        </w:r>
        <w:r>
          <w:rPr>
            <w:rFonts w:eastAsiaTheme="minorEastAsia"/>
            <w:color w:val="auto"/>
            <w:lang w:eastAsia="en-GB"/>
          </w:rPr>
          <w:tab/>
        </w:r>
        <w:r>
          <w:t>Secondary (rechargeable) batteries</w:t>
        </w:r>
        <w:r>
          <w:tab/>
        </w:r>
        <w:r>
          <w:fldChar w:fldCharType="begin"/>
        </w:r>
        <w:r>
          <w:instrText xml:space="preserve"> PAGEREF _Toc478637216 \h </w:instrText>
        </w:r>
      </w:ins>
      <w:r>
        <w:fldChar w:fldCharType="separate"/>
      </w:r>
      <w:ins w:id="29" w:author="Peter Dobson" w:date="2017-03-30T11:38:00Z">
        <w:r>
          <w:t>6</w:t>
        </w:r>
        <w:r>
          <w:fldChar w:fldCharType="end"/>
        </w:r>
      </w:ins>
    </w:p>
    <w:p w14:paraId="54B7C43D" w14:textId="77777777" w:rsidR="00C86395" w:rsidRDefault="00C86395">
      <w:pPr>
        <w:pStyle w:val="TOC3"/>
        <w:tabs>
          <w:tab w:val="left" w:pos="1134"/>
          <w:tab w:val="right" w:leader="dot" w:pos="10195"/>
        </w:tabs>
        <w:rPr>
          <w:ins w:id="30" w:author="Peter Dobson" w:date="2017-03-30T11:38:00Z"/>
          <w:rFonts w:eastAsiaTheme="minorEastAsia"/>
          <w:noProof/>
          <w:sz w:val="22"/>
          <w:lang w:eastAsia="en-GB"/>
        </w:rPr>
      </w:pPr>
      <w:ins w:id="31" w:author="Peter Dobson" w:date="2017-03-30T11:38:00Z">
        <w:r w:rsidRPr="00243BCB">
          <w:rPr>
            <w:noProof/>
          </w:rPr>
          <w:t>3.2.1.</w:t>
        </w:r>
        <w:r>
          <w:rPr>
            <w:rFonts w:eastAsiaTheme="minorEastAsia"/>
            <w:noProof/>
            <w:sz w:val="22"/>
            <w:lang w:eastAsia="en-GB"/>
          </w:rPr>
          <w:tab/>
        </w:r>
        <w:r>
          <w:rPr>
            <w:noProof/>
          </w:rPr>
          <w:t>First Category</w:t>
        </w:r>
        <w:r>
          <w:rPr>
            <w:noProof/>
          </w:rPr>
          <w:tab/>
        </w:r>
        <w:r>
          <w:rPr>
            <w:noProof/>
          </w:rPr>
          <w:fldChar w:fldCharType="begin"/>
        </w:r>
        <w:r>
          <w:rPr>
            <w:noProof/>
          </w:rPr>
          <w:instrText xml:space="preserve"> PAGEREF _Toc478637217 \h </w:instrText>
        </w:r>
      </w:ins>
      <w:r>
        <w:rPr>
          <w:noProof/>
        </w:rPr>
      </w:r>
      <w:r>
        <w:rPr>
          <w:noProof/>
        </w:rPr>
        <w:fldChar w:fldCharType="separate"/>
      </w:r>
      <w:ins w:id="32" w:author="Peter Dobson" w:date="2017-03-30T11:38:00Z">
        <w:r>
          <w:rPr>
            <w:noProof/>
          </w:rPr>
          <w:t>6</w:t>
        </w:r>
        <w:r>
          <w:rPr>
            <w:noProof/>
          </w:rPr>
          <w:fldChar w:fldCharType="end"/>
        </w:r>
      </w:ins>
    </w:p>
    <w:p w14:paraId="28F04C13" w14:textId="77777777" w:rsidR="00C86395" w:rsidRDefault="00C86395">
      <w:pPr>
        <w:pStyle w:val="TOC3"/>
        <w:tabs>
          <w:tab w:val="left" w:pos="1134"/>
          <w:tab w:val="right" w:leader="dot" w:pos="10195"/>
        </w:tabs>
        <w:rPr>
          <w:ins w:id="33" w:author="Peter Dobson" w:date="2017-03-30T11:38:00Z"/>
          <w:rFonts w:eastAsiaTheme="minorEastAsia"/>
          <w:noProof/>
          <w:sz w:val="22"/>
          <w:lang w:eastAsia="en-GB"/>
        </w:rPr>
      </w:pPr>
      <w:ins w:id="34" w:author="Peter Dobson" w:date="2017-03-30T11:38:00Z">
        <w:r w:rsidRPr="00243BCB">
          <w:rPr>
            <w:noProof/>
          </w:rPr>
          <w:t>3.2.2.</w:t>
        </w:r>
        <w:r>
          <w:rPr>
            <w:rFonts w:eastAsiaTheme="minorEastAsia"/>
            <w:noProof/>
            <w:sz w:val="22"/>
            <w:lang w:eastAsia="en-GB"/>
          </w:rPr>
          <w:tab/>
        </w:r>
        <w:r>
          <w:rPr>
            <w:noProof/>
          </w:rPr>
          <w:t>Second Category</w:t>
        </w:r>
        <w:r>
          <w:rPr>
            <w:noProof/>
          </w:rPr>
          <w:tab/>
        </w:r>
        <w:r>
          <w:rPr>
            <w:noProof/>
          </w:rPr>
          <w:fldChar w:fldCharType="begin"/>
        </w:r>
        <w:r>
          <w:rPr>
            <w:noProof/>
          </w:rPr>
          <w:instrText xml:space="preserve"> PAGEREF _Toc478637218 \h </w:instrText>
        </w:r>
      </w:ins>
      <w:r>
        <w:rPr>
          <w:noProof/>
        </w:rPr>
      </w:r>
      <w:r>
        <w:rPr>
          <w:noProof/>
        </w:rPr>
        <w:fldChar w:fldCharType="separate"/>
      </w:r>
      <w:ins w:id="35" w:author="Peter Dobson" w:date="2017-03-30T11:38:00Z">
        <w:r>
          <w:rPr>
            <w:noProof/>
          </w:rPr>
          <w:t>6</w:t>
        </w:r>
        <w:r>
          <w:rPr>
            <w:noProof/>
          </w:rPr>
          <w:fldChar w:fldCharType="end"/>
        </w:r>
      </w:ins>
    </w:p>
    <w:p w14:paraId="25A34EAB" w14:textId="77777777" w:rsidR="00C86395" w:rsidRDefault="00C86395">
      <w:pPr>
        <w:pStyle w:val="TOC1"/>
        <w:rPr>
          <w:ins w:id="36" w:author="Peter Dobson" w:date="2017-03-30T11:38:00Z"/>
          <w:rFonts w:eastAsiaTheme="minorEastAsia"/>
          <w:b w:val="0"/>
          <w:color w:val="auto"/>
          <w:lang w:eastAsia="en-GB"/>
        </w:rPr>
      </w:pPr>
      <w:ins w:id="37" w:author="Peter Dobson" w:date="2017-03-30T11:38:00Z">
        <w:r w:rsidRPr="00243BCB">
          <w:t>4.</w:t>
        </w:r>
        <w:r>
          <w:rPr>
            <w:rFonts w:eastAsiaTheme="minorEastAsia"/>
            <w:b w:val="0"/>
            <w:color w:val="auto"/>
            <w:lang w:eastAsia="en-GB"/>
          </w:rPr>
          <w:tab/>
        </w:r>
        <w:r>
          <w:t>MAJOR ADVANTAGES AND DISADVANTAGES OF VARIOUS TYPES OF BATTERIES USED IN MARINE A</w:t>
        </w:r>
        <w:r w:rsidRPr="00243BCB">
          <w:t>to</w:t>
        </w:r>
        <w:r>
          <w:t>N</w:t>
        </w:r>
        <w:r>
          <w:tab/>
        </w:r>
        <w:r>
          <w:fldChar w:fldCharType="begin"/>
        </w:r>
        <w:r>
          <w:instrText xml:space="preserve"> PAGEREF _Toc478637219 \h </w:instrText>
        </w:r>
      </w:ins>
      <w:r>
        <w:fldChar w:fldCharType="separate"/>
      </w:r>
      <w:ins w:id="38" w:author="Peter Dobson" w:date="2017-03-30T11:38:00Z">
        <w:r>
          <w:t>6</w:t>
        </w:r>
        <w:r>
          <w:fldChar w:fldCharType="end"/>
        </w:r>
      </w:ins>
    </w:p>
    <w:p w14:paraId="050DC0D4" w14:textId="77777777" w:rsidR="00C86395" w:rsidRDefault="00C86395">
      <w:pPr>
        <w:pStyle w:val="TOC2"/>
        <w:rPr>
          <w:ins w:id="39" w:author="Peter Dobson" w:date="2017-03-30T11:38:00Z"/>
          <w:rFonts w:eastAsiaTheme="minorEastAsia"/>
          <w:color w:val="auto"/>
          <w:lang w:eastAsia="en-GB"/>
        </w:rPr>
      </w:pPr>
      <w:ins w:id="40" w:author="Peter Dobson" w:date="2017-03-30T11:38:00Z">
        <w:r w:rsidRPr="00243BCB">
          <w:t>4.1.</w:t>
        </w:r>
        <w:r>
          <w:rPr>
            <w:rFonts w:eastAsiaTheme="minorEastAsia"/>
            <w:color w:val="auto"/>
            <w:lang w:eastAsia="en-GB"/>
          </w:rPr>
          <w:tab/>
        </w:r>
        <w:r>
          <w:t>Primary Battery Types</w:t>
        </w:r>
        <w:r>
          <w:tab/>
        </w:r>
        <w:r>
          <w:fldChar w:fldCharType="begin"/>
        </w:r>
        <w:r>
          <w:instrText xml:space="preserve"> PAGEREF _Toc478637220 \h </w:instrText>
        </w:r>
      </w:ins>
      <w:r>
        <w:fldChar w:fldCharType="separate"/>
      </w:r>
      <w:ins w:id="41" w:author="Peter Dobson" w:date="2017-03-30T11:38:00Z">
        <w:r>
          <w:t>6</w:t>
        </w:r>
        <w:r>
          <w:fldChar w:fldCharType="end"/>
        </w:r>
      </w:ins>
    </w:p>
    <w:p w14:paraId="7BAB3C29" w14:textId="77777777" w:rsidR="00C86395" w:rsidRDefault="00C86395">
      <w:pPr>
        <w:pStyle w:val="TOC3"/>
        <w:tabs>
          <w:tab w:val="left" w:pos="1134"/>
          <w:tab w:val="right" w:leader="dot" w:pos="10195"/>
        </w:tabs>
        <w:rPr>
          <w:ins w:id="42" w:author="Peter Dobson" w:date="2017-03-30T11:38:00Z"/>
          <w:rFonts w:eastAsiaTheme="minorEastAsia"/>
          <w:noProof/>
          <w:sz w:val="22"/>
          <w:lang w:eastAsia="en-GB"/>
        </w:rPr>
      </w:pPr>
      <w:ins w:id="43" w:author="Peter Dobson" w:date="2017-03-30T11:38:00Z">
        <w:r w:rsidRPr="00243BCB">
          <w:rPr>
            <w:noProof/>
          </w:rPr>
          <w:t>4.1.1.</w:t>
        </w:r>
        <w:r>
          <w:rPr>
            <w:rFonts w:eastAsiaTheme="minorEastAsia"/>
            <w:noProof/>
            <w:sz w:val="22"/>
            <w:lang w:eastAsia="en-GB"/>
          </w:rPr>
          <w:tab/>
        </w:r>
        <w:r>
          <w:rPr>
            <w:noProof/>
          </w:rPr>
          <w:t>Air Depolarised Dry Batteries</w:t>
        </w:r>
        <w:r>
          <w:rPr>
            <w:noProof/>
          </w:rPr>
          <w:tab/>
        </w:r>
        <w:r>
          <w:rPr>
            <w:noProof/>
          </w:rPr>
          <w:fldChar w:fldCharType="begin"/>
        </w:r>
        <w:r>
          <w:rPr>
            <w:noProof/>
          </w:rPr>
          <w:instrText xml:space="preserve"> PAGEREF _Toc478637222 \h </w:instrText>
        </w:r>
      </w:ins>
      <w:r>
        <w:rPr>
          <w:noProof/>
        </w:rPr>
      </w:r>
      <w:r>
        <w:rPr>
          <w:noProof/>
        </w:rPr>
        <w:fldChar w:fldCharType="separate"/>
      </w:r>
      <w:ins w:id="44" w:author="Peter Dobson" w:date="2017-03-30T11:38:00Z">
        <w:r>
          <w:rPr>
            <w:noProof/>
          </w:rPr>
          <w:t>6</w:t>
        </w:r>
        <w:r>
          <w:rPr>
            <w:noProof/>
          </w:rPr>
          <w:fldChar w:fldCharType="end"/>
        </w:r>
      </w:ins>
    </w:p>
    <w:p w14:paraId="732FE51B" w14:textId="77777777" w:rsidR="00C86395" w:rsidRDefault="00C86395">
      <w:pPr>
        <w:pStyle w:val="TOC3"/>
        <w:tabs>
          <w:tab w:val="left" w:pos="1134"/>
          <w:tab w:val="right" w:leader="dot" w:pos="10195"/>
        </w:tabs>
        <w:rPr>
          <w:ins w:id="45" w:author="Peter Dobson" w:date="2017-03-30T11:38:00Z"/>
          <w:rFonts w:eastAsiaTheme="minorEastAsia"/>
          <w:noProof/>
          <w:sz w:val="22"/>
          <w:lang w:eastAsia="en-GB"/>
        </w:rPr>
      </w:pPr>
      <w:ins w:id="46" w:author="Peter Dobson" w:date="2017-03-30T11:38:00Z">
        <w:r w:rsidRPr="00243BCB">
          <w:rPr>
            <w:noProof/>
          </w:rPr>
          <w:t>4.1.2.</w:t>
        </w:r>
        <w:r>
          <w:rPr>
            <w:rFonts w:eastAsiaTheme="minorEastAsia"/>
            <w:noProof/>
            <w:sz w:val="22"/>
            <w:lang w:eastAsia="en-GB"/>
          </w:rPr>
          <w:tab/>
        </w:r>
        <w:r>
          <w:rPr>
            <w:noProof/>
          </w:rPr>
          <w:t>Zinc Carbon</w:t>
        </w:r>
        <w:r>
          <w:rPr>
            <w:noProof/>
          </w:rPr>
          <w:tab/>
        </w:r>
        <w:r>
          <w:rPr>
            <w:noProof/>
          </w:rPr>
          <w:fldChar w:fldCharType="begin"/>
        </w:r>
        <w:r>
          <w:rPr>
            <w:noProof/>
          </w:rPr>
          <w:instrText xml:space="preserve"> PAGEREF _Toc478637223 \h </w:instrText>
        </w:r>
      </w:ins>
      <w:r>
        <w:rPr>
          <w:noProof/>
        </w:rPr>
      </w:r>
      <w:r>
        <w:rPr>
          <w:noProof/>
        </w:rPr>
        <w:fldChar w:fldCharType="separate"/>
      </w:r>
      <w:ins w:id="47" w:author="Peter Dobson" w:date="2017-03-30T11:38:00Z">
        <w:r>
          <w:rPr>
            <w:noProof/>
          </w:rPr>
          <w:t>7</w:t>
        </w:r>
        <w:r>
          <w:rPr>
            <w:noProof/>
          </w:rPr>
          <w:fldChar w:fldCharType="end"/>
        </w:r>
      </w:ins>
    </w:p>
    <w:p w14:paraId="0F753286" w14:textId="77777777" w:rsidR="00C86395" w:rsidRDefault="00C86395">
      <w:pPr>
        <w:pStyle w:val="TOC3"/>
        <w:tabs>
          <w:tab w:val="left" w:pos="1134"/>
          <w:tab w:val="right" w:leader="dot" w:pos="10195"/>
        </w:tabs>
        <w:rPr>
          <w:ins w:id="48" w:author="Peter Dobson" w:date="2017-03-30T11:38:00Z"/>
          <w:rFonts w:eastAsiaTheme="minorEastAsia"/>
          <w:noProof/>
          <w:sz w:val="22"/>
          <w:lang w:eastAsia="en-GB"/>
        </w:rPr>
      </w:pPr>
      <w:ins w:id="49" w:author="Peter Dobson" w:date="2017-03-30T11:38:00Z">
        <w:r w:rsidRPr="00243BCB">
          <w:rPr>
            <w:noProof/>
          </w:rPr>
          <w:t>4.1.3.</w:t>
        </w:r>
        <w:r>
          <w:rPr>
            <w:rFonts w:eastAsiaTheme="minorEastAsia"/>
            <w:noProof/>
            <w:sz w:val="22"/>
            <w:lang w:eastAsia="en-GB"/>
          </w:rPr>
          <w:tab/>
        </w:r>
        <w:r>
          <w:rPr>
            <w:noProof/>
          </w:rPr>
          <w:t>Sealed Alkaline Battery</w:t>
        </w:r>
        <w:r>
          <w:rPr>
            <w:noProof/>
          </w:rPr>
          <w:tab/>
        </w:r>
        <w:r>
          <w:rPr>
            <w:noProof/>
          </w:rPr>
          <w:fldChar w:fldCharType="begin"/>
        </w:r>
        <w:r>
          <w:rPr>
            <w:noProof/>
          </w:rPr>
          <w:instrText xml:space="preserve"> PAGEREF _Toc478637225 \h </w:instrText>
        </w:r>
      </w:ins>
      <w:r>
        <w:rPr>
          <w:noProof/>
        </w:rPr>
      </w:r>
      <w:r>
        <w:rPr>
          <w:noProof/>
        </w:rPr>
        <w:fldChar w:fldCharType="separate"/>
      </w:r>
      <w:ins w:id="50" w:author="Peter Dobson" w:date="2017-03-30T11:38:00Z">
        <w:r>
          <w:rPr>
            <w:noProof/>
          </w:rPr>
          <w:t>7</w:t>
        </w:r>
        <w:r>
          <w:rPr>
            <w:noProof/>
          </w:rPr>
          <w:fldChar w:fldCharType="end"/>
        </w:r>
      </w:ins>
    </w:p>
    <w:p w14:paraId="1E1FFFF2" w14:textId="77777777" w:rsidR="00C86395" w:rsidRDefault="00C86395">
      <w:pPr>
        <w:pStyle w:val="TOC3"/>
        <w:tabs>
          <w:tab w:val="left" w:pos="1134"/>
          <w:tab w:val="right" w:leader="dot" w:pos="10195"/>
        </w:tabs>
        <w:rPr>
          <w:ins w:id="51" w:author="Peter Dobson" w:date="2017-03-30T11:38:00Z"/>
          <w:rFonts w:eastAsiaTheme="minorEastAsia"/>
          <w:noProof/>
          <w:sz w:val="22"/>
          <w:lang w:eastAsia="en-GB"/>
        </w:rPr>
      </w:pPr>
      <w:ins w:id="52" w:author="Peter Dobson" w:date="2017-03-30T11:38:00Z">
        <w:r w:rsidRPr="00243BCB">
          <w:rPr>
            <w:noProof/>
          </w:rPr>
          <w:t>4.1.4.</w:t>
        </w:r>
        <w:r>
          <w:rPr>
            <w:rFonts w:eastAsiaTheme="minorEastAsia"/>
            <w:noProof/>
            <w:sz w:val="22"/>
            <w:lang w:eastAsia="en-GB"/>
          </w:rPr>
          <w:tab/>
        </w:r>
        <w:r>
          <w:rPr>
            <w:noProof/>
          </w:rPr>
          <w:t>Lithium</w:t>
        </w:r>
        <w:r>
          <w:rPr>
            <w:noProof/>
          </w:rPr>
          <w:tab/>
        </w:r>
        <w:r>
          <w:rPr>
            <w:noProof/>
          </w:rPr>
          <w:fldChar w:fldCharType="begin"/>
        </w:r>
        <w:r>
          <w:rPr>
            <w:noProof/>
          </w:rPr>
          <w:instrText xml:space="preserve"> PAGEREF _Toc478637227 \h </w:instrText>
        </w:r>
      </w:ins>
      <w:r>
        <w:rPr>
          <w:noProof/>
        </w:rPr>
      </w:r>
      <w:r>
        <w:rPr>
          <w:noProof/>
        </w:rPr>
        <w:fldChar w:fldCharType="separate"/>
      </w:r>
      <w:ins w:id="53" w:author="Peter Dobson" w:date="2017-03-30T11:38:00Z">
        <w:r>
          <w:rPr>
            <w:noProof/>
          </w:rPr>
          <w:t>7</w:t>
        </w:r>
        <w:r>
          <w:rPr>
            <w:noProof/>
          </w:rPr>
          <w:fldChar w:fldCharType="end"/>
        </w:r>
      </w:ins>
    </w:p>
    <w:p w14:paraId="4CAAA268" w14:textId="77777777" w:rsidR="00C86395" w:rsidRDefault="00C86395">
      <w:pPr>
        <w:pStyle w:val="TOC2"/>
        <w:rPr>
          <w:ins w:id="54" w:author="Peter Dobson" w:date="2017-03-30T11:38:00Z"/>
          <w:rFonts w:eastAsiaTheme="minorEastAsia"/>
          <w:color w:val="auto"/>
          <w:lang w:eastAsia="en-GB"/>
        </w:rPr>
      </w:pPr>
      <w:ins w:id="55" w:author="Peter Dobson" w:date="2017-03-30T11:38:00Z">
        <w:r w:rsidRPr="00243BCB">
          <w:t>4.2.</w:t>
        </w:r>
        <w:r>
          <w:rPr>
            <w:rFonts w:eastAsiaTheme="minorEastAsia"/>
            <w:color w:val="auto"/>
            <w:lang w:eastAsia="en-GB"/>
          </w:rPr>
          <w:tab/>
        </w:r>
        <w:r>
          <w:t>Secondary Battery Types</w:t>
        </w:r>
        <w:r>
          <w:tab/>
        </w:r>
        <w:r>
          <w:fldChar w:fldCharType="begin"/>
        </w:r>
        <w:r>
          <w:instrText xml:space="preserve"> PAGEREF _Toc478637229 \h </w:instrText>
        </w:r>
      </w:ins>
      <w:r>
        <w:fldChar w:fldCharType="separate"/>
      </w:r>
      <w:ins w:id="56" w:author="Peter Dobson" w:date="2017-03-30T11:38:00Z">
        <w:r>
          <w:t>7</w:t>
        </w:r>
        <w:r>
          <w:fldChar w:fldCharType="end"/>
        </w:r>
      </w:ins>
    </w:p>
    <w:p w14:paraId="49255229" w14:textId="77777777" w:rsidR="00C86395" w:rsidRDefault="00C86395">
      <w:pPr>
        <w:pStyle w:val="TOC3"/>
        <w:tabs>
          <w:tab w:val="left" w:pos="1134"/>
          <w:tab w:val="right" w:leader="dot" w:pos="10195"/>
        </w:tabs>
        <w:rPr>
          <w:ins w:id="57" w:author="Peter Dobson" w:date="2017-03-30T11:38:00Z"/>
          <w:rFonts w:eastAsiaTheme="minorEastAsia"/>
          <w:noProof/>
          <w:sz w:val="22"/>
          <w:lang w:eastAsia="en-GB"/>
        </w:rPr>
      </w:pPr>
      <w:ins w:id="58" w:author="Peter Dobson" w:date="2017-03-30T11:38:00Z">
        <w:r w:rsidRPr="00243BCB">
          <w:rPr>
            <w:noProof/>
          </w:rPr>
          <w:t>4.2.1.</w:t>
        </w:r>
        <w:r>
          <w:rPr>
            <w:rFonts w:eastAsiaTheme="minorEastAsia"/>
            <w:noProof/>
            <w:sz w:val="22"/>
            <w:lang w:eastAsia="en-GB"/>
          </w:rPr>
          <w:tab/>
        </w:r>
        <w:r>
          <w:rPr>
            <w:noProof/>
          </w:rPr>
          <w:t>Flooded lead-acid batteries</w:t>
        </w:r>
        <w:r>
          <w:rPr>
            <w:noProof/>
          </w:rPr>
          <w:tab/>
        </w:r>
        <w:r>
          <w:rPr>
            <w:noProof/>
          </w:rPr>
          <w:fldChar w:fldCharType="begin"/>
        </w:r>
        <w:r>
          <w:rPr>
            <w:noProof/>
          </w:rPr>
          <w:instrText xml:space="preserve"> PAGEREF _Toc478637230 \h </w:instrText>
        </w:r>
      </w:ins>
      <w:r>
        <w:rPr>
          <w:noProof/>
        </w:rPr>
      </w:r>
      <w:r>
        <w:rPr>
          <w:noProof/>
        </w:rPr>
        <w:fldChar w:fldCharType="separate"/>
      </w:r>
      <w:ins w:id="59" w:author="Peter Dobson" w:date="2017-03-30T11:38:00Z">
        <w:r>
          <w:rPr>
            <w:noProof/>
          </w:rPr>
          <w:t>7</w:t>
        </w:r>
        <w:r>
          <w:rPr>
            <w:noProof/>
          </w:rPr>
          <w:fldChar w:fldCharType="end"/>
        </w:r>
      </w:ins>
    </w:p>
    <w:p w14:paraId="37CDDBB1" w14:textId="77777777" w:rsidR="00C86395" w:rsidRDefault="00C86395">
      <w:pPr>
        <w:pStyle w:val="TOC3"/>
        <w:tabs>
          <w:tab w:val="left" w:pos="1134"/>
          <w:tab w:val="right" w:leader="dot" w:pos="10195"/>
        </w:tabs>
        <w:rPr>
          <w:ins w:id="60" w:author="Peter Dobson" w:date="2017-03-30T11:38:00Z"/>
          <w:rFonts w:eastAsiaTheme="minorEastAsia"/>
          <w:noProof/>
          <w:sz w:val="22"/>
          <w:lang w:eastAsia="en-GB"/>
        </w:rPr>
      </w:pPr>
      <w:ins w:id="61" w:author="Peter Dobson" w:date="2017-03-30T11:38:00Z">
        <w:r w:rsidRPr="00243BCB">
          <w:rPr>
            <w:noProof/>
          </w:rPr>
          <w:t>4.2.2.</w:t>
        </w:r>
        <w:r>
          <w:rPr>
            <w:rFonts w:eastAsiaTheme="minorEastAsia"/>
            <w:noProof/>
            <w:sz w:val="22"/>
            <w:lang w:eastAsia="en-GB"/>
          </w:rPr>
          <w:tab/>
        </w:r>
        <w:r>
          <w:rPr>
            <w:noProof/>
          </w:rPr>
          <w:t>Valve-regulated lead-acid (VRLA) batteries - Absorbed Glass Matt (AGM) and Gel Electrolyte</w:t>
        </w:r>
        <w:r>
          <w:rPr>
            <w:noProof/>
          </w:rPr>
          <w:tab/>
        </w:r>
        <w:r>
          <w:rPr>
            <w:noProof/>
          </w:rPr>
          <w:fldChar w:fldCharType="begin"/>
        </w:r>
        <w:r>
          <w:rPr>
            <w:noProof/>
          </w:rPr>
          <w:instrText xml:space="preserve"> PAGEREF _Toc478637231 \h </w:instrText>
        </w:r>
      </w:ins>
      <w:r>
        <w:rPr>
          <w:noProof/>
        </w:rPr>
      </w:r>
      <w:r>
        <w:rPr>
          <w:noProof/>
        </w:rPr>
        <w:fldChar w:fldCharType="separate"/>
      </w:r>
      <w:ins w:id="62" w:author="Peter Dobson" w:date="2017-03-30T11:38:00Z">
        <w:r>
          <w:rPr>
            <w:noProof/>
          </w:rPr>
          <w:t>8</w:t>
        </w:r>
        <w:r>
          <w:rPr>
            <w:noProof/>
          </w:rPr>
          <w:fldChar w:fldCharType="end"/>
        </w:r>
      </w:ins>
    </w:p>
    <w:p w14:paraId="6F71E53F" w14:textId="77777777" w:rsidR="00C86395" w:rsidRDefault="00C86395">
      <w:pPr>
        <w:pStyle w:val="TOC3"/>
        <w:tabs>
          <w:tab w:val="left" w:pos="1134"/>
          <w:tab w:val="right" w:leader="dot" w:pos="10195"/>
        </w:tabs>
        <w:rPr>
          <w:ins w:id="63" w:author="Peter Dobson" w:date="2017-03-30T11:38:00Z"/>
          <w:rFonts w:eastAsiaTheme="minorEastAsia"/>
          <w:noProof/>
          <w:sz w:val="22"/>
          <w:lang w:eastAsia="en-GB"/>
        </w:rPr>
      </w:pPr>
      <w:ins w:id="64" w:author="Peter Dobson" w:date="2017-03-30T11:38:00Z">
        <w:r w:rsidRPr="00243BCB">
          <w:rPr>
            <w:noProof/>
          </w:rPr>
          <w:t>4.2.3.</w:t>
        </w:r>
        <w:r>
          <w:rPr>
            <w:rFonts w:eastAsiaTheme="minorEastAsia"/>
            <w:noProof/>
            <w:sz w:val="22"/>
            <w:lang w:eastAsia="en-GB"/>
          </w:rPr>
          <w:tab/>
        </w:r>
        <w:r>
          <w:rPr>
            <w:noProof/>
          </w:rPr>
          <w:t>Vented (industrial) nickel-cadmium batteries (Pocket Plate)</w:t>
        </w:r>
        <w:r>
          <w:rPr>
            <w:noProof/>
          </w:rPr>
          <w:tab/>
        </w:r>
        <w:r>
          <w:rPr>
            <w:noProof/>
          </w:rPr>
          <w:fldChar w:fldCharType="begin"/>
        </w:r>
        <w:r>
          <w:rPr>
            <w:noProof/>
          </w:rPr>
          <w:instrText xml:space="preserve"> PAGEREF _Toc478637232 \h </w:instrText>
        </w:r>
      </w:ins>
      <w:r>
        <w:rPr>
          <w:noProof/>
        </w:rPr>
      </w:r>
      <w:r>
        <w:rPr>
          <w:noProof/>
        </w:rPr>
        <w:fldChar w:fldCharType="separate"/>
      </w:r>
      <w:ins w:id="65" w:author="Peter Dobson" w:date="2017-03-30T11:38:00Z">
        <w:r>
          <w:rPr>
            <w:noProof/>
          </w:rPr>
          <w:t>9</w:t>
        </w:r>
        <w:r>
          <w:rPr>
            <w:noProof/>
          </w:rPr>
          <w:fldChar w:fldCharType="end"/>
        </w:r>
      </w:ins>
    </w:p>
    <w:p w14:paraId="7F749AD1" w14:textId="77777777" w:rsidR="00C86395" w:rsidRDefault="00C86395">
      <w:pPr>
        <w:pStyle w:val="TOC3"/>
        <w:tabs>
          <w:tab w:val="left" w:pos="1134"/>
          <w:tab w:val="right" w:leader="dot" w:pos="10195"/>
        </w:tabs>
        <w:rPr>
          <w:ins w:id="66" w:author="Peter Dobson" w:date="2017-03-30T11:38:00Z"/>
          <w:rFonts w:eastAsiaTheme="minorEastAsia"/>
          <w:noProof/>
          <w:sz w:val="22"/>
          <w:lang w:eastAsia="en-GB"/>
        </w:rPr>
      </w:pPr>
      <w:ins w:id="67" w:author="Peter Dobson" w:date="2017-03-30T11:38:00Z">
        <w:r w:rsidRPr="00243BCB">
          <w:rPr>
            <w:noProof/>
          </w:rPr>
          <w:t>4.2.4.</w:t>
        </w:r>
        <w:r>
          <w:rPr>
            <w:rFonts w:eastAsiaTheme="minorEastAsia"/>
            <w:noProof/>
            <w:sz w:val="22"/>
            <w:lang w:eastAsia="en-GB"/>
          </w:rPr>
          <w:tab/>
        </w:r>
        <w:r>
          <w:rPr>
            <w:noProof/>
          </w:rPr>
          <w:t>Vented-sintered-plate nickel-cadmium batteries</w:t>
        </w:r>
        <w:r>
          <w:rPr>
            <w:noProof/>
          </w:rPr>
          <w:tab/>
        </w:r>
        <w:r>
          <w:rPr>
            <w:noProof/>
          </w:rPr>
          <w:fldChar w:fldCharType="begin"/>
        </w:r>
        <w:r>
          <w:rPr>
            <w:noProof/>
          </w:rPr>
          <w:instrText xml:space="preserve"> PAGEREF _Toc478637233 \h </w:instrText>
        </w:r>
      </w:ins>
      <w:r>
        <w:rPr>
          <w:noProof/>
        </w:rPr>
      </w:r>
      <w:r>
        <w:rPr>
          <w:noProof/>
        </w:rPr>
        <w:fldChar w:fldCharType="separate"/>
      </w:r>
      <w:ins w:id="68" w:author="Peter Dobson" w:date="2017-03-30T11:38:00Z">
        <w:r>
          <w:rPr>
            <w:noProof/>
          </w:rPr>
          <w:t>9</w:t>
        </w:r>
        <w:r>
          <w:rPr>
            <w:noProof/>
          </w:rPr>
          <w:fldChar w:fldCharType="end"/>
        </w:r>
      </w:ins>
    </w:p>
    <w:p w14:paraId="37644AB9" w14:textId="77777777" w:rsidR="00C86395" w:rsidRDefault="00C86395">
      <w:pPr>
        <w:pStyle w:val="TOC3"/>
        <w:tabs>
          <w:tab w:val="left" w:pos="1134"/>
          <w:tab w:val="right" w:leader="dot" w:pos="10195"/>
        </w:tabs>
        <w:rPr>
          <w:ins w:id="69" w:author="Peter Dobson" w:date="2017-03-30T11:38:00Z"/>
          <w:rFonts w:eastAsiaTheme="minorEastAsia"/>
          <w:noProof/>
          <w:sz w:val="22"/>
          <w:lang w:eastAsia="en-GB"/>
        </w:rPr>
      </w:pPr>
      <w:ins w:id="70" w:author="Peter Dobson" w:date="2017-03-30T11:38:00Z">
        <w:r w:rsidRPr="00243BCB">
          <w:rPr>
            <w:noProof/>
          </w:rPr>
          <w:t>4.2.5.</w:t>
        </w:r>
        <w:r>
          <w:rPr>
            <w:rFonts w:eastAsiaTheme="minorEastAsia"/>
            <w:noProof/>
            <w:sz w:val="22"/>
            <w:lang w:eastAsia="en-GB"/>
          </w:rPr>
          <w:tab/>
        </w:r>
        <w:r>
          <w:rPr>
            <w:noProof/>
          </w:rPr>
          <w:t>Sealed nickel-cadmium batteries</w:t>
        </w:r>
        <w:r>
          <w:rPr>
            <w:noProof/>
          </w:rPr>
          <w:tab/>
        </w:r>
        <w:r>
          <w:rPr>
            <w:noProof/>
          </w:rPr>
          <w:fldChar w:fldCharType="begin"/>
        </w:r>
        <w:r>
          <w:rPr>
            <w:noProof/>
          </w:rPr>
          <w:instrText xml:space="preserve"> PAGEREF _Toc478637234 \h </w:instrText>
        </w:r>
      </w:ins>
      <w:r>
        <w:rPr>
          <w:noProof/>
        </w:rPr>
      </w:r>
      <w:r>
        <w:rPr>
          <w:noProof/>
        </w:rPr>
        <w:fldChar w:fldCharType="separate"/>
      </w:r>
      <w:ins w:id="71" w:author="Peter Dobson" w:date="2017-03-30T11:38:00Z">
        <w:r>
          <w:rPr>
            <w:noProof/>
          </w:rPr>
          <w:t>10</w:t>
        </w:r>
        <w:r>
          <w:rPr>
            <w:noProof/>
          </w:rPr>
          <w:fldChar w:fldCharType="end"/>
        </w:r>
      </w:ins>
    </w:p>
    <w:p w14:paraId="1D936C5B" w14:textId="77777777" w:rsidR="00C86395" w:rsidRDefault="00C86395">
      <w:pPr>
        <w:pStyle w:val="TOC3"/>
        <w:tabs>
          <w:tab w:val="left" w:pos="1134"/>
          <w:tab w:val="right" w:leader="dot" w:pos="10195"/>
        </w:tabs>
        <w:rPr>
          <w:ins w:id="72" w:author="Peter Dobson" w:date="2017-03-30T11:38:00Z"/>
          <w:rFonts w:eastAsiaTheme="minorEastAsia"/>
          <w:noProof/>
          <w:sz w:val="22"/>
          <w:lang w:eastAsia="en-GB"/>
        </w:rPr>
      </w:pPr>
      <w:ins w:id="73" w:author="Peter Dobson" w:date="2017-03-30T11:38:00Z">
        <w:r w:rsidRPr="00243BCB">
          <w:rPr>
            <w:noProof/>
          </w:rPr>
          <w:t>4.2.6.</w:t>
        </w:r>
        <w:r>
          <w:rPr>
            <w:rFonts w:eastAsiaTheme="minorEastAsia"/>
            <w:noProof/>
            <w:sz w:val="22"/>
            <w:lang w:eastAsia="en-GB"/>
          </w:rPr>
          <w:tab/>
        </w:r>
        <w:r>
          <w:rPr>
            <w:noProof/>
          </w:rPr>
          <w:t>Nickel-metal hydride batteries</w:t>
        </w:r>
        <w:r>
          <w:rPr>
            <w:noProof/>
          </w:rPr>
          <w:tab/>
        </w:r>
        <w:r>
          <w:rPr>
            <w:noProof/>
          </w:rPr>
          <w:fldChar w:fldCharType="begin"/>
        </w:r>
        <w:r>
          <w:rPr>
            <w:noProof/>
          </w:rPr>
          <w:instrText xml:space="preserve"> PAGEREF _Toc478637235 \h </w:instrText>
        </w:r>
      </w:ins>
      <w:r>
        <w:rPr>
          <w:noProof/>
        </w:rPr>
      </w:r>
      <w:r>
        <w:rPr>
          <w:noProof/>
        </w:rPr>
        <w:fldChar w:fldCharType="separate"/>
      </w:r>
      <w:ins w:id="74" w:author="Peter Dobson" w:date="2017-03-30T11:38:00Z">
        <w:r>
          <w:rPr>
            <w:noProof/>
          </w:rPr>
          <w:t>10</w:t>
        </w:r>
        <w:r>
          <w:rPr>
            <w:noProof/>
          </w:rPr>
          <w:fldChar w:fldCharType="end"/>
        </w:r>
      </w:ins>
    </w:p>
    <w:p w14:paraId="3BB0AE09" w14:textId="77777777" w:rsidR="00C86395" w:rsidRDefault="00C86395">
      <w:pPr>
        <w:pStyle w:val="TOC3"/>
        <w:tabs>
          <w:tab w:val="left" w:pos="1134"/>
          <w:tab w:val="right" w:leader="dot" w:pos="10195"/>
        </w:tabs>
        <w:rPr>
          <w:ins w:id="75" w:author="Peter Dobson" w:date="2017-03-30T11:38:00Z"/>
          <w:rFonts w:eastAsiaTheme="minorEastAsia"/>
          <w:noProof/>
          <w:sz w:val="22"/>
          <w:lang w:eastAsia="en-GB"/>
        </w:rPr>
      </w:pPr>
      <w:ins w:id="76" w:author="Peter Dobson" w:date="2017-03-30T11:38:00Z">
        <w:r w:rsidRPr="00243BCB">
          <w:rPr>
            <w:noProof/>
          </w:rPr>
          <w:t>4.2.7.</w:t>
        </w:r>
        <w:r>
          <w:rPr>
            <w:rFonts w:eastAsiaTheme="minorEastAsia"/>
            <w:noProof/>
            <w:sz w:val="22"/>
            <w:lang w:eastAsia="en-GB"/>
          </w:rPr>
          <w:tab/>
        </w:r>
        <w:r>
          <w:rPr>
            <w:noProof/>
          </w:rPr>
          <w:t>Lithium-ion batteries</w:t>
        </w:r>
        <w:r>
          <w:rPr>
            <w:noProof/>
          </w:rPr>
          <w:tab/>
        </w:r>
        <w:r>
          <w:rPr>
            <w:noProof/>
          </w:rPr>
          <w:fldChar w:fldCharType="begin"/>
        </w:r>
        <w:r>
          <w:rPr>
            <w:noProof/>
          </w:rPr>
          <w:instrText xml:space="preserve"> PAGEREF _Toc478637237 \h </w:instrText>
        </w:r>
      </w:ins>
      <w:r>
        <w:rPr>
          <w:noProof/>
        </w:rPr>
      </w:r>
      <w:r>
        <w:rPr>
          <w:noProof/>
        </w:rPr>
        <w:fldChar w:fldCharType="separate"/>
      </w:r>
      <w:ins w:id="77" w:author="Peter Dobson" w:date="2017-03-30T11:38:00Z">
        <w:r>
          <w:rPr>
            <w:noProof/>
          </w:rPr>
          <w:t>11</w:t>
        </w:r>
        <w:r>
          <w:rPr>
            <w:noProof/>
          </w:rPr>
          <w:fldChar w:fldCharType="end"/>
        </w:r>
      </w:ins>
    </w:p>
    <w:p w14:paraId="041153FC" w14:textId="77777777" w:rsidR="00C86395" w:rsidRDefault="00C86395">
      <w:pPr>
        <w:pStyle w:val="TOC3"/>
        <w:tabs>
          <w:tab w:val="left" w:pos="1134"/>
          <w:tab w:val="right" w:leader="dot" w:pos="10195"/>
        </w:tabs>
        <w:rPr>
          <w:ins w:id="78" w:author="Peter Dobson" w:date="2017-03-30T11:38:00Z"/>
          <w:rFonts w:eastAsiaTheme="minorEastAsia"/>
          <w:noProof/>
          <w:sz w:val="22"/>
          <w:lang w:eastAsia="en-GB"/>
        </w:rPr>
      </w:pPr>
      <w:ins w:id="79" w:author="Peter Dobson" w:date="2017-03-30T11:38:00Z">
        <w:r w:rsidRPr="00243BCB">
          <w:rPr>
            <w:noProof/>
          </w:rPr>
          <w:t>4.2.8.</w:t>
        </w:r>
        <w:r>
          <w:rPr>
            <w:rFonts w:eastAsiaTheme="minorEastAsia"/>
            <w:noProof/>
            <w:sz w:val="22"/>
            <w:lang w:eastAsia="en-GB"/>
          </w:rPr>
          <w:tab/>
        </w:r>
        <w:r>
          <w:rPr>
            <w:noProof/>
          </w:rPr>
          <w:t>Lithium Polymer</w:t>
        </w:r>
        <w:r>
          <w:rPr>
            <w:noProof/>
          </w:rPr>
          <w:tab/>
        </w:r>
        <w:r>
          <w:rPr>
            <w:noProof/>
          </w:rPr>
          <w:fldChar w:fldCharType="begin"/>
        </w:r>
        <w:r>
          <w:rPr>
            <w:noProof/>
          </w:rPr>
          <w:instrText xml:space="preserve"> PAGEREF _Toc478637240 \h </w:instrText>
        </w:r>
      </w:ins>
      <w:r>
        <w:rPr>
          <w:noProof/>
        </w:rPr>
      </w:r>
      <w:r>
        <w:rPr>
          <w:noProof/>
        </w:rPr>
        <w:fldChar w:fldCharType="separate"/>
      </w:r>
      <w:ins w:id="80" w:author="Peter Dobson" w:date="2017-03-30T11:38:00Z">
        <w:r>
          <w:rPr>
            <w:noProof/>
          </w:rPr>
          <w:t>11</w:t>
        </w:r>
        <w:r>
          <w:rPr>
            <w:noProof/>
          </w:rPr>
          <w:fldChar w:fldCharType="end"/>
        </w:r>
      </w:ins>
    </w:p>
    <w:p w14:paraId="27CF8D51" w14:textId="77777777" w:rsidR="00C86395" w:rsidRDefault="00C86395">
      <w:pPr>
        <w:pStyle w:val="TOC1"/>
        <w:rPr>
          <w:ins w:id="81" w:author="Peter Dobson" w:date="2017-03-30T11:38:00Z"/>
          <w:rFonts w:eastAsiaTheme="minorEastAsia"/>
          <w:b w:val="0"/>
          <w:color w:val="auto"/>
          <w:lang w:eastAsia="en-GB"/>
        </w:rPr>
      </w:pPr>
      <w:ins w:id="82" w:author="Peter Dobson" w:date="2017-03-30T11:38:00Z">
        <w:r w:rsidRPr="00243BCB">
          <w:t>5.</w:t>
        </w:r>
        <w:r>
          <w:rPr>
            <w:rFonts w:eastAsiaTheme="minorEastAsia"/>
            <w:b w:val="0"/>
            <w:color w:val="auto"/>
            <w:lang w:eastAsia="en-GB"/>
          </w:rPr>
          <w:tab/>
        </w:r>
        <w:r>
          <w:t>OPERATIONAL CRITERIA FOR SECONDARY BATTERIES</w:t>
        </w:r>
        <w:r>
          <w:tab/>
        </w:r>
        <w:r>
          <w:fldChar w:fldCharType="begin"/>
        </w:r>
        <w:r>
          <w:instrText xml:space="preserve"> PAGEREF _Toc478637263 \h </w:instrText>
        </w:r>
      </w:ins>
      <w:r>
        <w:fldChar w:fldCharType="separate"/>
      </w:r>
      <w:ins w:id="83" w:author="Peter Dobson" w:date="2017-03-30T11:38:00Z">
        <w:r>
          <w:t>11</w:t>
        </w:r>
        <w:r>
          <w:fldChar w:fldCharType="end"/>
        </w:r>
      </w:ins>
    </w:p>
    <w:p w14:paraId="606D1AB1" w14:textId="77777777" w:rsidR="00C86395" w:rsidRDefault="00C86395">
      <w:pPr>
        <w:pStyle w:val="TOC2"/>
        <w:rPr>
          <w:ins w:id="84" w:author="Peter Dobson" w:date="2017-03-30T11:38:00Z"/>
          <w:rFonts w:eastAsiaTheme="minorEastAsia"/>
          <w:color w:val="auto"/>
          <w:lang w:eastAsia="en-GB"/>
        </w:rPr>
      </w:pPr>
      <w:ins w:id="85" w:author="Peter Dobson" w:date="2017-03-30T11:38:00Z">
        <w:r w:rsidRPr="00243BCB">
          <w:t>5.1.</w:t>
        </w:r>
        <w:r>
          <w:rPr>
            <w:rFonts w:eastAsiaTheme="minorEastAsia"/>
            <w:color w:val="auto"/>
            <w:lang w:eastAsia="en-GB"/>
          </w:rPr>
          <w:tab/>
        </w:r>
        <w:r>
          <w:t>Computing the Capacity Needed</w:t>
        </w:r>
        <w:r>
          <w:tab/>
        </w:r>
        <w:r>
          <w:fldChar w:fldCharType="begin"/>
        </w:r>
        <w:r>
          <w:instrText xml:space="preserve"> PAGEREF _Toc478637264 \h </w:instrText>
        </w:r>
      </w:ins>
      <w:r>
        <w:fldChar w:fldCharType="separate"/>
      </w:r>
      <w:ins w:id="86" w:author="Peter Dobson" w:date="2017-03-30T11:38:00Z">
        <w:r>
          <w:t>11</w:t>
        </w:r>
        <w:r>
          <w:fldChar w:fldCharType="end"/>
        </w:r>
      </w:ins>
    </w:p>
    <w:p w14:paraId="54A5CFF7" w14:textId="77777777" w:rsidR="00C86395" w:rsidRDefault="00C86395">
      <w:pPr>
        <w:pStyle w:val="TOC2"/>
        <w:rPr>
          <w:ins w:id="87" w:author="Peter Dobson" w:date="2017-03-30T11:38:00Z"/>
          <w:rFonts w:eastAsiaTheme="minorEastAsia"/>
          <w:color w:val="auto"/>
          <w:lang w:eastAsia="en-GB"/>
        </w:rPr>
      </w:pPr>
      <w:ins w:id="88" w:author="Peter Dobson" w:date="2017-03-30T11:38:00Z">
        <w:r w:rsidRPr="00243BCB">
          <w:t>5.2.</w:t>
        </w:r>
        <w:r>
          <w:rPr>
            <w:rFonts w:eastAsiaTheme="minorEastAsia"/>
            <w:color w:val="auto"/>
            <w:lang w:eastAsia="en-GB"/>
          </w:rPr>
          <w:tab/>
        </w:r>
        <w:r>
          <w:t>Electrolyte stratification</w:t>
        </w:r>
        <w:r>
          <w:tab/>
        </w:r>
        <w:r>
          <w:fldChar w:fldCharType="begin"/>
        </w:r>
        <w:r>
          <w:instrText xml:space="preserve"> PAGEREF _Toc478637265 \h </w:instrText>
        </w:r>
      </w:ins>
      <w:r>
        <w:fldChar w:fldCharType="separate"/>
      </w:r>
      <w:ins w:id="89" w:author="Peter Dobson" w:date="2017-03-30T11:38:00Z">
        <w:r>
          <w:t>13</w:t>
        </w:r>
        <w:r>
          <w:fldChar w:fldCharType="end"/>
        </w:r>
      </w:ins>
    </w:p>
    <w:p w14:paraId="7828247F" w14:textId="77777777" w:rsidR="00C86395" w:rsidRDefault="00C86395">
      <w:pPr>
        <w:pStyle w:val="TOC2"/>
        <w:rPr>
          <w:ins w:id="90" w:author="Peter Dobson" w:date="2017-03-30T11:38:00Z"/>
          <w:rFonts w:eastAsiaTheme="minorEastAsia"/>
          <w:color w:val="auto"/>
          <w:lang w:eastAsia="en-GB"/>
        </w:rPr>
      </w:pPr>
      <w:ins w:id="91" w:author="Peter Dobson" w:date="2017-03-30T11:38:00Z">
        <w:r w:rsidRPr="00243BCB">
          <w:t>5.3.</w:t>
        </w:r>
        <w:r>
          <w:rPr>
            <w:rFonts w:eastAsiaTheme="minorEastAsia"/>
            <w:color w:val="auto"/>
            <w:lang w:eastAsia="en-GB"/>
          </w:rPr>
          <w:tab/>
        </w:r>
        <w:r>
          <w:t>Transportation</w:t>
        </w:r>
        <w:r>
          <w:tab/>
        </w:r>
        <w:r>
          <w:fldChar w:fldCharType="begin"/>
        </w:r>
        <w:r>
          <w:instrText xml:space="preserve"> PAGEREF _Toc478637266 \h </w:instrText>
        </w:r>
      </w:ins>
      <w:r>
        <w:fldChar w:fldCharType="separate"/>
      </w:r>
      <w:ins w:id="92" w:author="Peter Dobson" w:date="2017-03-30T11:38:00Z">
        <w:r>
          <w:t>13</w:t>
        </w:r>
        <w:r>
          <w:fldChar w:fldCharType="end"/>
        </w:r>
      </w:ins>
    </w:p>
    <w:p w14:paraId="370D2050" w14:textId="77777777" w:rsidR="00C86395" w:rsidRDefault="00C86395">
      <w:pPr>
        <w:pStyle w:val="TOC2"/>
        <w:rPr>
          <w:ins w:id="93" w:author="Peter Dobson" w:date="2017-03-30T11:38:00Z"/>
          <w:rFonts w:eastAsiaTheme="minorEastAsia"/>
          <w:color w:val="auto"/>
          <w:lang w:eastAsia="en-GB"/>
        </w:rPr>
      </w:pPr>
      <w:ins w:id="94" w:author="Peter Dobson" w:date="2017-03-30T11:38:00Z">
        <w:r w:rsidRPr="00243BCB">
          <w:t>5.4.</w:t>
        </w:r>
        <w:r>
          <w:rPr>
            <w:rFonts w:eastAsiaTheme="minorEastAsia"/>
            <w:color w:val="auto"/>
            <w:lang w:eastAsia="en-GB"/>
          </w:rPr>
          <w:tab/>
        </w:r>
        <w:r>
          <w:t>Weight</w:t>
        </w:r>
        <w:r>
          <w:tab/>
        </w:r>
        <w:r>
          <w:fldChar w:fldCharType="begin"/>
        </w:r>
        <w:r>
          <w:instrText xml:space="preserve"> PAGEREF _Toc478637267 \h </w:instrText>
        </w:r>
      </w:ins>
      <w:r>
        <w:fldChar w:fldCharType="separate"/>
      </w:r>
      <w:ins w:id="95" w:author="Peter Dobson" w:date="2017-03-30T11:38:00Z">
        <w:r>
          <w:t>13</w:t>
        </w:r>
        <w:r>
          <w:fldChar w:fldCharType="end"/>
        </w:r>
      </w:ins>
    </w:p>
    <w:p w14:paraId="0D9D606D" w14:textId="77777777" w:rsidR="00C86395" w:rsidRDefault="00C86395">
      <w:pPr>
        <w:pStyle w:val="TOC2"/>
        <w:rPr>
          <w:ins w:id="96" w:author="Peter Dobson" w:date="2017-03-30T11:38:00Z"/>
          <w:rFonts w:eastAsiaTheme="minorEastAsia"/>
          <w:color w:val="auto"/>
          <w:lang w:eastAsia="en-GB"/>
        </w:rPr>
      </w:pPr>
      <w:ins w:id="97" w:author="Peter Dobson" w:date="2017-03-30T11:38:00Z">
        <w:r w:rsidRPr="00243BCB">
          <w:t>5.5.</w:t>
        </w:r>
        <w:r>
          <w:rPr>
            <w:rFonts w:eastAsiaTheme="minorEastAsia"/>
            <w:color w:val="auto"/>
            <w:lang w:eastAsia="en-GB"/>
          </w:rPr>
          <w:tab/>
        </w:r>
        <w:r>
          <w:t>Storage</w:t>
        </w:r>
        <w:r>
          <w:tab/>
        </w:r>
        <w:r>
          <w:fldChar w:fldCharType="begin"/>
        </w:r>
        <w:r>
          <w:instrText xml:space="preserve"> PAGEREF _Toc478637268 \h </w:instrText>
        </w:r>
      </w:ins>
      <w:r>
        <w:fldChar w:fldCharType="separate"/>
      </w:r>
      <w:ins w:id="98" w:author="Peter Dobson" w:date="2017-03-30T11:38:00Z">
        <w:r>
          <w:t>13</w:t>
        </w:r>
        <w:r>
          <w:fldChar w:fldCharType="end"/>
        </w:r>
      </w:ins>
    </w:p>
    <w:p w14:paraId="6988F463" w14:textId="77777777" w:rsidR="00C86395" w:rsidRDefault="00C86395">
      <w:pPr>
        <w:pStyle w:val="TOC2"/>
        <w:rPr>
          <w:ins w:id="99" w:author="Peter Dobson" w:date="2017-03-30T11:38:00Z"/>
          <w:rFonts w:eastAsiaTheme="minorEastAsia"/>
          <w:color w:val="auto"/>
          <w:lang w:eastAsia="en-GB"/>
        </w:rPr>
      </w:pPr>
      <w:ins w:id="100" w:author="Peter Dobson" w:date="2017-03-30T11:38:00Z">
        <w:r w:rsidRPr="00243BCB">
          <w:t>5.6.</w:t>
        </w:r>
        <w:r>
          <w:rPr>
            <w:rFonts w:eastAsiaTheme="minorEastAsia"/>
            <w:color w:val="auto"/>
            <w:lang w:eastAsia="en-GB"/>
          </w:rPr>
          <w:tab/>
        </w:r>
        <w:r>
          <w:t>Operating temperature</w:t>
        </w:r>
        <w:r>
          <w:tab/>
        </w:r>
        <w:r>
          <w:fldChar w:fldCharType="begin"/>
        </w:r>
        <w:r>
          <w:instrText xml:space="preserve"> PAGEREF _Toc478637269 \h </w:instrText>
        </w:r>
      </w:ins>
      <w:r>
        <w:fldChar w:fldCharType="separate"/>
      </w:r>
      <w:ins w:id="101" w:author="Peter Dobson" w:date="2017-03-30T11:38:00Z">
        <w:r>
          <w:t>13</w:t>
        </w:r>
        <w:r>
          <w:fldChar w:fldCharType="end"/>
        </w:r>
      </w:ins>
    </w:p>
    <w:p w14:paraId="46145C0C" w14:textId="77777777" w:rsidR="00C86395" w:rsidRDefault="00C86395">
      <w:pPr>
        <w:pStyle w:val="TOC2"/>
        <w:rPr>
          <w:ins w:id="102" w:author="Peter Dobson" w:date="2017-03-30T11:38:00Z"/>
          <w:rFonts w:eastAsiaTheme="minorEastAsia"/>
          <w:color w:val="auto"/>
          <w:lang w:eastAsia="en-GB"/>
        </w:rPr>
      </w:pPr>
      <w:ins w:id="103" w:author="Peter Dobson" w:date="2017-03-30T11:38:00Z">
        <w:r w:rsidRPr="00243BCB">
          <w:t>5.7.</w:t>
        </w:r>
        <w:r>
          <w:rPr>
            <w:rFonts w:eastAsiaTheme="minorEastAsia"/>
            <w:color w:val="auto"/>
            <w:lang w:eastAsia="en-GB"/>
          </w:rPr>
          <w:tab/>
        </w:r>
        <w:r>
          <w:t>Physical protection</w:t>
        </w:r>
        <w:r>
          <w:tab/>
        </w:r>
        <w:r>
          <w:fldChar w:fldCharType="begin"/>
        </w:r>
        <w:r>
          <w:instrText xml:space="preserve"> PAGEREF _Toc478637271 \h </w:instrText>
        </w:r>
      </w:ins>
      <w:r>
        <w:fldChar w:fldCharType="separate"/>
      </w:r>
      <w:ins w:id="104" w:author="Peter Dobson" w:date="2017-03-30T11:38:00Z">
        <w:r>
          <w:t>13</w:t>
        </w:r>
        <w:r>
          <w:fldChar w:fldCharType="end"/>
        </w:r>
      </w:ins>
    </w:p>
    <w:p w14:paraId="161C0949" w14:textId="77777777" w:rsidR="00C86395" w:rsidRDefault="00C86395">
      <w:pPr>
        <w:pStyle w:val="TOC2"/>
        <w:rPr>
          <w:ins w:id="105" w:author="Peter Dobson" w:date="2017-03-30T11:38:00Z"/>
          <w:rFonts w:eastAsiaTheme="minorEastAsia"/>
          <w:color w:val="auto"/>
          <w:lang w:eastAsia="en-GB"/>
        </w:rPr>
      </w:pPr>
      <w:ins w:id="106" w:author="Peter Dobson" w:date="2017-03-30T11:38:00Z">
        <w:r w:rsidRPr="00243BCB">
          <w:t>5.8.</w:t>
        </w:r>
        <w:r>
          <w:rPr>
            <w:rFonts w:eastAsiaTheme="minorEastAsia"/>
            <w:color w:val="auto"/>
            <w:lang w:eastAsia="en-GB"/>
          </w:rPr>
          <w:tab/>
        </w:r>
        <w:r>
          <w:t>Capacity</w:t>
        </w:r>
        <w:r>
          <w:tab/>
        </w:r>
        <w:r>
          <w:fldChar w:fldCharType="begin"/>
        </w:r>
        <w:r>
          <w:instrText xml:space="preserve"> PAGEREF _Toc478637273 \h </w:instrText>
        </w:r>
      </w:ins>
      <w:r>
        <w:fldChar w:fldCharType="separate"/>
      </w:r>
      <w:ins w:id="107" w:author="Peter Dobson" w:date="2017-03-30T11:38:00Z">
        <w:r>
          <w:t>14</w:t>
        </w:r>
        <w:r>
          <w:fldChar w:fldCharType="end"/>
        </w:r>
      </w:ins>
    </w:p>
    <w:p w14:paraId="4C9CEF97" w14:textId="77777777" w:rsidR="00C86395" w:rsidRDefault="00C86395">
      <w:pPr>
        <w:pStyle w:val="TOC2"/>
        <w:rPr>
          <w:ins w:id="108" w:author="Peter Dobson" w:date="2017-03-30T11:38:00Z"/>
          <w:rFonts w:eastAsiaTheme="minorEastAsia"/>
          <w:color w:val="auto"/>
          <w:lang w:eastAsia="en-GB"/>
        </w:rPr>
      </w:pPr>
      <w:ins w:id="109" w:author="Peter Dobson" w:date="2017-03-30T11:38:00Z">
        <w:r w:rsidRPr="00243BCB">
          <w:t>5.9.</w:t>
        </w:r>
        <w:r>
          <w:rPr>
            <w:rFonts w:eastAsiaTheme="minorEastAsia"/>
            <w:color w:val="auto"/>
            <w:lang w:eastAsia="en-GB"/>
          </w:rPr>
          <w:tab/>
        </w:r>
        <w:r>
          <w:t>Cycle Life</w:t>
        </w:r>
        <w:r>
          <w:tab/>
        </w:r>
        <w:r>
          <w:fldChar w:fldCharType="begin"/>
        </w:r>
        <w:r>
          <w:instrText xml:space="preserve"> PAGEREF _Toc478637274 \h </w:instrText>
        </w:r>
      </w:ins>
      <w:r>
        <w:fldChar w:fldCharType="separate"/>
      </w:r>
      <w:ins w:id="110" w:author="Peter Dobson" w:date="2017-03-30T11:38:00Z">
        <w:r>
          <w:t>14</w:t>
        </w:r>
        <w:r>
          <w:fldChar w:fldCharType="end"/>
        </w:r>
      </w:ins>
    </w:p>
    <w:p w14:paraId="3BA044EE" w14:textId="77777777" w:rsidR="00C86395" w:rsidRDefault="00C86395">
      <w:pPr>
        <w:pStyle w:val="TOC2"/>
        <w:rPr>
          <w:ins w:id="111" w:author="Peter Dobson" w:date="2017-03-30T11:38:00Z"/>
          <w:rFonts w:eastAsiaTheme="minorEastAsia"/>
          <w:color w:val="auto"/>
          <w:lang w:eastAsia="en-GB"/>
        </w:rPr>
      </w:pPr>
      <w:ins w:id="112" w:author="Peter Dobson" w:date="2017-03-30T11:38:00Z">
        <w:r w:rsidRPr="00243BCB">
          <w:t>5.10.</w:t>
        </w:r>
        <w:r>
          <w:rPr>
            <w:rFonts w:eastAsiaTheme="minorEastAsia"/>
            <w:color w:val="auto"/>
            <w:lang w:eastAsia="en-GB"/>
          </w:rPr>
          <w:tab/>
        </w:r>
        <w:r>
          <w:t>Design Life</w:t>
        </w:r>
        <w:r>
          <w:tab/>
        </w:r>
        <w:r>
          <w:fldChar w:fldCharType="begin"/>
        </w:r>
        <w:r>
          <w:instrText xml:space="preserve"> PAGEREF _Toc478637275 \h </w:instrText>
        </w:r>
      </w:ins>
      <w:r>
        <w:fldChar w:fldCharType="separate"/>
      </w:r>
      <w:ins w:id="113" w:author="Peter Dobson" w:date="2017-03-30T11:38:00Z">
        <w:r>
          <w:t>14</w:t>
        </w:r>
        <w:r>
          <w:fldChar w:fldCharType="end"/>
        </w:r>
      </w:ins>
    </w:p>
    <w:p w14:paraId="0E812678" w14:textId="77777777" w:rsidR="00C86395" w:rsidRDefault="00C86395">
      <w:pPr>
        <w:pStyle w:val="TOC2"/>
        <w:rPr>
          <w:ins w:id="114" w:author="Peter Dobson" w:date="2017-03-30T11:38:00Z"/>
          <w:rFonts w:eastAsiaTheme="minorEastAsia"/>
          <w:color w:val="auto"/>
          <w:lang w:eastAsia="en-GB"/>
        </w:rPr>
      </w:pPr>
      <w:ins w:id="115" w:author="Peter Dobson" w:date="2017-03-30T11:38:00Z">
        <w:r w:rsidRPr="00243BCB">
          <w:t>5.11.</w:t>
        </w:r>
        <w:r>
          <w:rPr>
            <w:rFonts w:eastAsiaTheme="minorEastAsia"/>
            <w:color w:val="auto"/>
            <w:lang w:eastAsia="en-GB"/>
          </w:rPr>
          <w:tab/>
        </w:r>
        <w:r>
          <w:t>Charging Parameters</w:t>
        </w:r>
        <w:r>
          <w:tab/>
        </w:r>
        <w:r>
          <w:fldChar w:fldCharType="begin"/>
        </w:r>
        <w:r>
          <w:instrText xml:space="preserve"> PAGEREF _Toc478637276 \h </w:instrText>
        </w:r>
      </w:ins>
      <w:r>
        <w:fldChar w:fldCharType="separate"/>
      </w:r>
      <w:ins w:id="116" w:author="Peter Dobson" w:date="2017-03-30T11:38:00Z">
        <w:r>
          <w:t>14</w:t>
        </w:r>
        <w:r>
          <w:fldChar w:fldCharType="end"/>
        </w:r>
      </w:ins>
    </w:p>
    <w:p w14:paraId="0BAD926D" w14:textId="77777777" w:rsidR="00C86395" w:rsidRDefault="00C86395">
      <w:pPr>
        <w:pStyle w:val="TOC2"/>
        <w:rPr>
          <w:ins w:id="117" w:author="Peter Dobson" w:date="2017-03-30T11:38:00Z"/>
          <w:rFonts w:eastAsiaTheme="minorEastAsia"/>
          <w:color w:val="auto"/>
          <w:lang w:eastAsia="en-GB"/>
        </w:rPr>
      </w:pPr>
      <w:ins w:id="118" w:author="Peter Dobson" w:date="2017-03-30T11:38:00Z">
        <w:r w:rsidRPr="00243BCB">
          <w:t>5.12.</w:t>
        </w:r>
        <w:r>
          <w:rPr>
            <w:rFonts w:eastAsiaTheme="minorEastAsia"/>
            <w:color w:val="auto"/>
            <w:lang w:eastAsia="en-GB"/>
          </w:rPr>
          <w:tab/>
        </w:r>
        <w:r>
          <w:t>Monitoring of Battery Condition</w:t>
        </w:r>
        <w:r>
          <w:tab/>
        </w:r>
        <w:r>
          <w:fldChar w:fldCharType="begin"/>
        </w:r>
        <w:r>
          <w:instrText xml:space="preserve"> PAGEREF _Toc478637286 \h </w:instrText>
        </w:r>
      </w:ins>
      <w:r>
        <w:fldChar w:fldCharType="separate"/>
      </w:r>
      <w:ins w:id="119" w:author="Peter Dobson" w:date="2017-03-30T11:38:00Z">
        <w:r>
          <w:t>14</w:t>
        </w:r>
        <w:r>
          <w:fldChar w:fldCharType="end"/>
        </w:r>
      </w:ins>
    </w:p>
    <w:p w14:paraId="1CD7285B" w14:textId="77777777" w:rsidR="00C86395" w:rsidRDefault="00C86395">
      <w:pPr>
        <w:pStyle w:val="TOC2"/>
        <w:rPr>
          <w:ins w:id="120" w:author="Peter Dobson" w:date="2017-03-30T11:38:00Z"/>
          <w:rFonts w:eastAsiaTheme="minorEastAsia"/>
          <w:color w:val="auto"/>
          <w:lang w:eastAsia="en-GB"/>
        </w:rPr>
      </w:pPr>
      <w:ins w:id="121" w:author="Peter Dobson" w:date="2017-03-30T11:38:00Z">
        <w:r>
          <w:rPr>
            <w:rFonts w:eastAsiaTheme="minorEastAsia"/>
            <w:color w:val="auto"/>
            <w:lang w:eastAsia="en-GB"/>
          </w:rPr>
          <w:lastRenderedPageBreak/>
          <w:tab/>
        </w:r>
        <w:r>
          <w:t>Self Discharge</w:t>
        </w:r>
        <w:r>
          <w:tab/>
        </w:r>
        <w:r>
          <w:fldChar w:fldCharType="begin"/>
        </w:r>
        <w:r>
          <w:instrText xml:space="preserve"> PAGEREF _Toc478637288 \h </w:instrText>
        </w:r>
      </w:ins>
      <w:r>
        <w:fldChar w:fldCharType="separate"/>
      </w:r>
      <w:ins w:id="122" w:author="Peter Dobson" w:date="2017-03-30T11:38:00Z">
        <w:r>
          <w:t>14</w:t>
        </w:r>
        <w:r>
          <w:fldChar w:fldCharType="end"/>
        </w:r>
      </w:ins>
    </w:p>
    <w:p w14:paraId="0533ECD9" w14:textId="77777777" w:rsidR="00C86395" w:rsidRDefault="00C86395">
      <w:pPr>
        <w:pStyle w:val="TOC2"/>
        <w:rPr>
          <w:ins w:id="123" w:author="Peter Dobson" w:date="2017-03-30T11:38:00Z"/>
          <w:rFonts w:eastAsiaTheme="minorEastAsia"/>
          <w:color w:val="auto"/>
          <w:lang w:eastAsia="en-GB"/>
        </w:rPr>
      </w:pPr>
      <w:ins w:id="124" w:author="Peter Dobson" w:date="2017-03-30T11:38:00Z">
        <w:r w:rsidRPr="00243BCB">
          <w:t>5.13.</w:t>
        </w:r>
        <w:r>
          <w:tab/>
        </w:r>
        <w:r>
          <w:fldChar w:fldCharType="begin"/>
        </w:r>
        <w:r>
          <w:instrText xml:space="preserve"> PAGEREF _Toc478637295 \h </w:instrText>
        </w:r>
      </w:ins>
      <w:r>
        <w:fldChar w:fldCharType="separate"/>
      </w:r>
      <w:ins w:id="125" w:author="Peter Dobson" w:date="2017-03-30T11:38:00Z">
        <w:r>
          <w:t>14</w:t>
        </w:r>
        <w:r>
          <w:fldChar w:fldCharType="end"/>
        </w:r>
      </w:ins>
    </w:p>
    <w:p w14:paraId="341206BE" w14:textId="77777777" w:rsidR="00C86395" w:rsidRDefault="00C86395">
      <w:pPr>
        <w:pStyle w:val="TOC2"/>
        <w:rPr>
          <w:ins w:id="126" w:author="Peter Dobson" w:date="2017-03-30T11:38:00Z"/>
          <w:rFonts w:eastAsiaTheme="minorEastAsia"/>
          <w:color w:val="auto"/>
          <w:lang w:eastAsia="en-GB"/>
        </w:rPr>
      </w:pPr>
      <w:ins w:id="127" w:author="Peter Dobson" w:date="2017-03-30T11:38:00Z">
        <w:r w:rsidRPr="00243BCB">
          <w:t>5.14.</w:t>
        </w:r>
        <w:r>
          <w:rPr>
            <w:rFonts w:eastAsiaTheme="minorEastAsia"/>
            <w:color w:val="auto"/>
            <w:lang w:eastAsia="en-GB"/>
          </w:rPr>
          <w:tab/>
        </w:r>
        <w:r>
          <w:t>Over discharge protection</w:t>
        </w:r>
        <w:r>
          <w:tab/>
        </w:r>
        <w:r>
          <w:fldChar w:fldCharType="begin"/>
        </w:r>
        <w:r>
          <w:instrText xml:space="preserve"> PAGEREF _Toc478637297 \h </w:instrText>
        </w:r>
      </w:ins>
      <w:r>
        <w:fldChar w:fldCharType="separate"/>
      </w:r>
      <w:ins w:id="128" w:author="Peter Dobson" w:date="2017-03-30T11:38:00Z">
        <w:r>
          <w:t>15</w:t>
        </w:r>
        <w:r>
          <w:fldChar w:fldCharType="end"/>
        </w:r>
      </w:ins>
    </w:p>
    <w:p w14:paraId="32996C8F" w14:textId="77777777" w:rsidR="00C86395" w:rsidRDefault="00C86395">
      <w:pPr>
        <w:pStyle w:val="TOC2"/>
        <w:rPr>
          <w:ins w:id="129" w:author="Peter Dobson" w:date="2017-03-30T11:38:00Z"/>
          <w:rFonts w:eastAsiaTheme="minorEastAsia"/>
          <w:color w:val="auto"/>
          <w:lang w:eastAsia="en-GB"/>
        </w:rPr>
      </w:pPr>
      <w:ins w:id="130" w:author="Peter Dobson" w:date="2017-03-30T11:38:00Z">
        <w:r w:rsidRPr="00243BCB">
          <w:t>5.15.</w:t>
        </w:r>
        <w:r>
          <w:rPr>
            <w:rFonts w:eastAsiaTheme="minorEastAsia"/>
            <w:color w:val="auto"/>
            <w:lang w:eastAsia="en-GB"/>
          </w:rPr>
          <w:tab/>
        </w:r>
        <w:r>
          <w:t>Batteries on Buoys</w:t>
        </w:r>
        <w:r>
          <w:tab/>
        </w:r>
        <w:r>
          <w:fldChar w:fldCharType="begin"/>
        </w:r>
        <w:r>
          <w:instrText xml:space="preserve"> PAGEREF _Toc478637298 \h </w:instrText>
        </w:r>
      </w:ins>
      <w:r>
        <w:fldChar w:fldCharType="separate"/>
      </w:r>
      <w:ins w:id="131" w:author="Peter Dobson" w:date="2017-03-30T11:38:00Z">
        <w:r>
          <w:t>15</w:t>
        </w:r>
        <w:r>
          <w:fldChar w:fldCharType="end"/>
        </w:r>
      </w:ins>
    </w:p>
    <w:p w14:paraId="42E67301" w14:textId="77777777" w:rsidR="00C86395" w:rsidRDefault="00C86395">
      <w:pPr>
        <w:pStyle w:val="TOC2"/>
        <w:rPr>
          <w:ins w:id="132" w:author="Peter Dobson" w:date="2017-03-30T11:38:00Z"/>
          <w:rFonts w:eastAsiaTheme="minorEastAsia"/>
          <w:color w:val="auto"/>
          <w:lang w:eastAsia="en-GB"/>
        </w:rPr>
      </w:pPr>
      <w:ins w:id="133" w:author="Peter Dobson" w:date="2017-03-30T11:38:00Z">
        <w:r w:rsidRPr="00243BCB">
          <w:t>5.16.</w:t>
        </w:r>
        <w:r>
          <w:rPr>
            <w:rFonts w:eastAsiaTheme="minorEastAsia"/>
            <w:color w:val="auto"/>
            <w:lang w:eastAsia="en-GB"/>
          </w:rPr>
          <w:tab/>
        </w:r>
        <w:r>
          <w:t>Quality Versus Price</w:t>
        </w:r>
        <w:r>
          <w:tab/>
        </w:r>
        <w:r>
          <w:fldChar w:fldCharType="begin"/>
        </w:r>
        <w:r>
          <w:instrText xml:space="preserve"> PAGEREF _Toc478637302 \h </w:instrText>
        </w:r>
      </w:ins>
      <w:r>
        <w:fldChar w:fldCharType="separate"/>
      </w:r>
      <w:ins w:id="134" w:author="Peter Dobson" w:date="2017-03-30T11:38:00Z">
        <w:r>
          <w:t>15</w:t>
        </w:r>
        <w:r>
          <w:fldChar w:fldCharType="end"/>
        </w:r>
      </w:ins>
    </w:p>
    <w:p w14:paraId="1DD6CB07" w14:textId="77777777" w:rsidR="00C86395" w:rsidRDefault="00C86395">
      <w:pPr>
        <w:pStyle w:val="TOC1"/>
        <w:rPr>
          <w:ins w:id="135" w:author="Peter Dobson" w:date="2017-03-30T11:38:00Z"/>
          <w:rFonts w:eastAsiaTheme="minorEastAsia"/>
          <w:b w:val="0"/>
          <w:color w:val="auto"/>
          <w:lang w:eastAsia="en-GB"/>
        </w:rPr>
      </w:pPr>
      <w:ins w:id="136" w:author="Peter Dobson" w:date="2017-03-30T11:38:00Z">
        <w:r w:rsidRPr="00243BCB">
          <w:t>6.</w:t>
        </w:r>
        <w:r>
          <w:rPr>
            <w:rFonts w:eastAsiaTheme="minorEastAsia"/>
            <w:b w:val="0"/>
            <w:color w:val="auto"/>
            <w:lang w:eastAsia="en-GB"/>
          </w:rPr>
          <w:tab/>
        </w:r>
        <w:r>
          <w:t>SAFE HANDLING OF ENERGY STORAGE SYSTEMS</w:t>
        </w:r>
        <w:r>
          <w:tab/>
        </w:r>
        <w:r>
          <w:fldChar w:fldCharType="begin"/>
        </w:r>
        <w:r>
          <w:instrText xml:space="preserve"> PAGEREF _Toc478637303 \h </w:instrText>
        </w:r>
      </w:ins>
      <w:r>
        <w:fldChar w:fldCharType="separate"/>
      </w:r>
      <w:ins w:id="137" w:author="Peter Dobson" w:date="2017-03-30T11:38:00Z">
        <w:r>
          <w:t>15</w:t>
        </w:r>
        <w:r>
          <w:fldChar w:fldCharType="end"/>
        </w:r>
      </w:ins>
    </w:p>
    <w:p w14:paraId="543780F7" w14:textId="77777777" w:rsidR="00C86395" w:rsidRDefault="00C86395">
      <w:pPr>
        <w:pStyle w:val="TOC2"/>
        <w:rPr>
          <w:ins w:id="138" w:author="Peter Dobson" w:date="2017-03-30T11:38:00Z"/>
          <w:rFonts w:eastAsiaTheme="minorEastAsia"/>
          <w:color w:val="auto"/>
          <w:lang w:eastAsia="en-GB"/>
        </w:rPr>
      </w:pPr>
      <w:ins w:id="139" w:author="Peter Dobson" w:date="2017-03-30T11:38:00Z">
        <w:r w:rsidRPr="00243BCB">
          <w:t>6.1.</w:t>
        </w:r>
        <w:r>
          <w:rPr>
            <w:rFonts w:eastAsiaTheme="minorEastAsia"/>
            <w:color w:val="auto"/>
            <w:lang w:eastAsia="en-GB"/>
          </w:rPr>
          <w:tab/>
        </w:r>
        <w:r>
          <w:t>Battery Safety Issues</w:t>
        </w:r>
        <w:r>
          <w:tab/>
        </w:r>
        <w:r>
          <w:fldChar w:fldCharType="begin"/>
        </w:r>
        <w:r>
          <w:instrText xml:space="preserve"> PAGEREF _Toc478637304 \h </w:instrText>
        </w:r>
      </w:ins>
      <w:r>
        <w:fldChar w:fldCharType="separate"/>
      </w:r>
      <w:ins w:id="140" w:author="Peter Dobson" w:date="2017-03-30T11:38:00Z">
        <w:r>
          <w:t>15</w:t>
        </w:r>
        <w:r>
          <w:fldChar w:fldCharType="end"/>
        </w:r>
      </w:ins>
    </w:p>
    <w:p w14:paraId="705B7120" w14:textId="77777777" w:rsidR="00C86395" w:rsidRDefault="00C86395">
      <w:pPr>
        <w:pStyle w:val="TOC2"/>
        <w:rPr>
          <w:ins w:id="141" w:author="Peter Dobson" w:date="2017-03-30T11:38:00Z"/>
          <w:rFonts w:eastAsiaTheme="minorEastAsia"/>
          <w:color w:val="auto"/>
          <w:lang w:eastAsia="en-GB"/>
        </w:rPr>
      </w:pPr>
      <w:ins w:id="142" w:author="Peter Dobson" w:date="2017-03-30T11:38:00Z">
        <w:r w:rsidRPr="00243BCB">
          <w:t>6.2.</w:t>
        </w:r>
        <w:r>
          <w:rPr>
            <w:rFonts w:eastAsiaTheme="minorEastAsia"/>
            <w:color w:val="auto"/>
            <w:lang w:eastAsia="en-GB"/>
          </w:rPr>
          <w:tab/>
        </w:r>
        <w:r>
          <w:t>Installation</w:t>
        </w:r>
        <w:r>
          <w:tab/>
        </w:r>
        <w:r>
          <w:fldChar w:fldCharType="begin"/>
        </w:r>
        <w:r>
          <w:instrText xml:space="preserve"> PAGEREF _Toc478637313 \h </w:instrText>
        </w:r>
      </w:ins>
      <w:r>
        <w:fldChar w:fldCharType="separate"/>
      </w:r>
      <w:ins w:id="143" w:author="Peter Dobson" w:date="2017-03-30T11:38:00Z">
        <w:r>
          <w:t>15</w:t>
        </w:r>
        <w:r>
          <w:fldChar w:fldCharType="end"/>
        </w:r>
      </w:ins>
    </w:p>
    <w:p w14:paraId="7F0FB9F4" w14:textId="77777777" w:rsidR="00C86395" w:rsidRDefault="00C86395">
      <w:pPr>
        <w:pStyle w:val="TOC2"/>
        <w:rPr>
          <w:ins w:id="144" w:author="Peter Dobson" w:date="2017-03-30T11:38:00Z"/>
          <w:rFonts w:eastAsiaTheme="minorEastAsia"/>
          <w:color w:val="auto"/>
          <w:lang w:eastAsia="en-GB"/>
        </w:rPr>
      </w:pPr>
      <w:ins w:id="145" w:author="Peter Dobson" w:date="2017-03-30T11:38:00Z">
        <w:r w:rsidRPr="00243BCB">
          <w:t>6.3.</w:t>
        </w:r>
        <w:r>
          <w:rPr>
            <w:rFonts w:eastAsiaTheme="minorEastAsia"/>
            <w:color w:val="auto"/>
            <w:lang w:eastAsia="en-GB"/>
          </w:rPr>
          <w:tab/>
        </w:r>
        <w:r>
          <w:t>Ventilation</w:t>
        </w:r>
        <w:r>
          <w:tab/>
        </w:r>
        <w:r>
          <w:fldChar w:fldCharType="begin"/>
        </w:r>
        <w:r>
          <w:instrText xml:space="preserve"> PAGEREF _Toc478637315 \h </w:instrText>
        </w:r>
      </w:ins>
      <w:r>
        <w:fldChar w:fldCharType="separate"/>
      </w:r>
      <w:ins w:id="146" w:author="Peter Dobson" w:date="2017-03-30T11:38:00Z">
        <w:r>
          <w:t>16</w:t>
        </w:r>
        <w:r>
          <w:fldChar w:fldCharType="end"/>
        </w:r>
      </w:ins>
    </w:p>
    <w:p w14:paraId="195DC40C" w14:textId="77777777" w:rsidR="00C86395" w:rsidRDefault="00C86395">
      <w:pPr>
        <w:pStyle w:val="TOC2"/>
        <w:rPr>
          <w:ins w:id="147" w:author="Peter Dobson" w:date="2017-03-30T11:38:00Z"/>
          <w:rFonts w:eastAsiaTheme="minorEastAsia"/>
          <w:color w:val="auto"/>
          <w:lang w:eastAsia="en-GB"/>
        </w:rPr>
      </w:pPr>
      <w:ins w:id="148" w:author="Peter Dobson" w:date="2017-03-30T11:38:00Z">
        <w:r w:rsidRPr="00243BCB">
          <w:t>6.4.</w:t>
        </w:r>
        <w:r>
          <w:rPr>
            <w:rFonts w:eastAsiaTheme="minorEastAsia"/>
            <w:color w:val="auto"/>
            <w:lang w:eastAsia="en-GB"/>
          </w:rPr>
          <w:tab/>
        </w:r>
        <w:r>
          <w:t>Recycling and Disposal</w:t>
        </w:r>
        <w:r>
          <w:tab/>
        </w:r>
        <w:r>
          <w:fldChar w:fldCharType="begin"/>
        </w:r>
        <w:r>
          <w:instrText xml:space="preserve"> PAGEREF _Toc478637319 \h </w:instrText>
        </w:r>
      </w:ins>
      <w:r>
        <w:fldChar w:fldCharType="separate"/>
      </w:r>
      <w:ins w:id="149" w:author="Peter Dobson" w:date="2017-03-30T11:38:00Z">
        <w:r>
          <w:t>16</w:t>
        </w:r>
        <w:r>
          <w:fldChar w:fldCharType="end"/>
        </w:r>
      </w:ins>
    </w:p>
    <w:p w14:paraId="3D36C452" w14:textId="77777777" w:rsidR="00C86395" w:rsidRDefault="00C86395">
      <w:pPr>
        <w:pStyle w:val="TOC1"/>
        <w:rPr>
          <w:ins w:id="150" w:author="Peter Dobson" w:date="2017-03-30T11:38:00Z"/>
          <w:rFonts w:eastAsiaTheme="minorEastAsia"/>
          <w:b w:val="0"/>
          <w:color w:val="auto"/>
          <w:lang w:eastAsia="en-GB"/>
        </w:rPr>
      </w:pPr>
      <w:ins w:id="151" w:author="Peter Dobson" w:date="2017-03-30T11:38:00Z">
        <w:r w:rsidRPr="00243BCB">
          <w:t>7.</w:t>
        </w:r>
        <w:r>
          <w:rPr>
            <w:rFonts w:eastAsiaTheme="minorEastAsia"/>
            <w:b w:val="0"/>
            <w:color w:val="auto"/>
            <w:lang w:eastAsia="en-GB"/>
          </w:rPr>
          <w:tab/>
        </w:r>
        <w:r>
          <w:t>MAINTENANCE PRACTICES</w:t>
        </w:r>
        <w:r>
          <w:tab/>
        </w:r>
        <w:r>
          <w:fldChar w:fldCharType="begin"/>
        </w:r>
        <w:r>
          <w:instrText xml:space="preserve"> PAGEREF _Toc478637320 \h </w:instrText>
        </w:r>
      </w:ins>
      <w:r>
        <w:fldChar w:fldCharType="separate"/>
      </w:r>
      <w:ins w:id="152" w:author="Peter Dobson" w:date="2017-03-30T11:38:00Z">
        <w:r>
          <w:t>16</w:t>
        </w:r>
        <w:r>
          <w:fldChar w:fldCharType="end"/>
        </w:r>
      </w:ins>
    </w:p>
    <w:p w14:paraId="79164DF6" w14:textId="77777777" w:rsidR="00C86395" w:rsidRDefault="00C86395">
      <w:pPr>
        <w:pStyle w:val="TOC2"/>
        <w:rPr>
          <w:ins w:id="153" w:author="Peter Dobson" w:date="2017-03-30T11:38:00Z"/>
          <w:rFonts w:eastAsiaTheme="minorEastAsia"/>
          <w:color w:val="auto"/>
          <w:lang w:eastAsia="en-GB"/>
        </w:rPr>
      </w:pPr>
      <w:ins w:id="154" w:author="Peter Dobson" w:date="2017-03-30T11:38:00Z">
        <w:r w:rsidRPr="00243BCB">
          <w:t>7.1.</w:t>
        </w:r>
        <w:r>
          <w:rPr>
            <w:rFonts w:eastAsiaTheme="minorEastAsia"/>
            <w:color w:val="auto"/>
            <w:lang w:eastAsia="en-GB"/>
          </w:rPr>
          <w:tab/>
        </w:r>
        <w:r>
          <w:t>General considerations</w:t>
        </w:r>
        <w:r>
          <w:tab/>
        </w:r>
        <w:r>
          <w:fldChar w:fldCharType="begin"/>
        </w:r>
        <w:r>
          <w:instrText xml:space="preserve"> PAGEREF _Toc478637321 \h </w:instrText>
        </w:r>
      </w:ins>
      <w:r>
        <w:fldChar w:fldCharType="separate"/>
      </w:r>
      <w:ins w:id="155" w:author="Peter Dobson" w:date="2017-03-30T11:38:00Z">
        <w:r>
          <w:t>16</w:t>
        </w:r>
        <w:r>
          <w:fldChar w:fldCharType="end"/>
        </w:r>
      </w:ins>
    </w:p>
    <w:p w14:paraId="67B9BDD7" w14:textId="77777777" w:rsidR="00C86395" w:rsidRDefault="00C86395">
      <w:pPr>
        <w:pStyle w:val="TOC2"/>
        <w:rPr>
          <w:ins w:id="156" w:author="Peter Dobson" w:date="2017-03-30T11:38:00Z"/>
          <w:rFonts w:eastAsiaTheme="minorEastAsia"/>
          <w:color w:val="auto"/>
          <w:lang w:eastAsia="en-GB"/>
        </w:rPr>
      </w:pPr>
      <w:ins w:id="157" w:author="Peter Dobson" w:date="2017-03-30T11:38:00Z">
        <w:r w:rsidRPr="00243BCB">
          <w:t>7.2.</w:t>
        </w:r>
        <w:r>
          <w:rPr>
            <w:rFonts w:eastAsiaTheme="minorEastAsia"/>
            <w:color w:val="auto"/>
            <w:lang w:eastAsia="en-GB"/>
          </w:rPr>
          <w:tab/>
        </w:r>
        <w:r>
          <w:t>Inspections</w:t>
        </w:r>
        <w:r>
          <w:tab/>
        </w:r>
        <w:r>
          <w:fldChar w:fldCharType="begin"/>
        </w:r>
        <w:r>
          <w:instrText xml:space="preserve"> PAGEREF _Toc478637323 \h </w:instrText>
        </w:r>
      </w:ins>
      <w:r>
        <w:fldChar w:fldCharType="separate"/>
      </w:r>
      <w:ins w:id="158" w:author="Peter Dobson" w:date="2017-03-30T11:38:00Z">
        <w:r>
          <w:t>17</w:t>
        </w:r>
        <w:r>
          <w:fldChar w:fldCharType="end"/>
        </w:r>
      </w:ins>
    </w:p>
    <w:p w14:paraId="5BB4DB76" w14:textId="77777777" w:rsidR="00C86395" w:rsidRDefault="00C86395">
      <w:pPr>
        <w:pStyle w:val="TOC3"/>
        <w:tabs>
          <w:tab w:val="left" w:pos="1134"/>
          <w:tab w:val="right" w:leader="dot" w:pos="10195"/>
        </w:tabs>
        <w:rPr>
          <w:ins w:id="159" w:author="Peter Dobson" w:date="2017-03-30T11:38:00Z"/>
          <w:rFonts w:eastAsiaTheme="minorEastAsia"/>
          <w:noProof/>
          <w:sz w:val="22"/>
          <w:lang w:eastAsia="en-GB"/>
        </w:rPr>
      </w:pPr>
      <w:ins w:id="160" w:author="Peter Dobson" w:date="2017-03-30T11:38:00Z">
        <w:r w:rsidRPr="00243BCB">
          <w:rPr>
            <w:noProof/>
          </w:rPr>
          <w:t>7.2.1.</w:t>
        </w:r>
        <w:r>
          <w:rPr>
            <w:rFonts w:eastAsiaTheme="minorEastAsia"/>
            <w:noProof/>
            <w:sz w:val="22"/>
            <w:lang w:eastAsia="en-GB"/>
          </w:rPr>
          <w:tab/>
        </w:r>
        <w:r>
          <w:rPr>
            <w:noProof/>
          </w:rPr>
          <w:t>Initial readings</w:t>
        </w:r>
        <w:r>
          <w:rPr>
            <w:noProof/>
          </w:rPr>
          <w:tab/>
        </w:r>
        <w:r>
          <w:rPr>
            <w:noProof/>
          </w:rPr>
          <w:fldChar w:fldCharType="begin"/>
        </w:r>
        <w:r>
          <w:rPr>
            <w:noProof/>
          </w:rPr>
          <w:instrText xml:space="preserve"> PAGEREF _Toc478637324 \h </w:instrText>
        </w:r>
      </w:ins>
      <w:r>
        <w:rPr>
          <w:noProof/>
        </w:rPr>
      </w:r>
      <w:r>
        <w:rPr>
          <w:noProof/>
        </w:rPr>
        <w:fldChar w:fldCharType="separate"/>
      </w:r>
      <w:ins w:id="161" w:author="Peter Dobson" w:date="2017-03-30T11:38:00Z">
        <w:r>
          <w:rPr>
            <w:noProof/>
          </w:rPr>
          <w:t>17</w:t>
        </w:r>
        <w:r>
          <w:rPr>
            <w:noProof/>
          </w:rPr>
          <w:fldChar w:fldCharType="end"/>
        </w:r>
      </w:ins>
    </w:p>
    <w:p w14:paraId="44542F75" w14:textId="77777777" w:rsidR="00C86395" w:rsidRDefault="00C86395">
      <w:pPr>
        <w:pStyle w:val="TOC3"/>
        <w:tabs>
          <w:tab w:val="left" w:pos="1134"/>
          <w:tab w:val="right" w:leader="dot" w:pos="10195"/>
        </w:tabs>
        <w:rPr>
          <w:ins w:id="162" w:author="Peter Dobson" w:date="2017-03-30T11:38:00Z"/>
          <w:rFonts w:eastAsiaTheme="minorEastAsia"/>
          <w:noProof/>
          <w:sz w:val="22"/>
          <w:lang w:eastAsia="en-GB"/>
        </w:rPr>
      </w:pPr>
      <w:ins w:id="163" w:author="Peter Dobson" w:date="2017-03-30T11:38:00Z">
        <w:r w:rsidRPr="00243BCB">
          <w:rPr>
            <w:noProof/>
          </w:rPr>
          <w:t>7.2.2.</w:t>
        </w:r>
        <w:r>
          <w:rPr>
            <w:rFonts w:eastAsiaTheme="minorEastAsia"/>
            <w:noProof/>
            <w:sz w:val="22"/>
            <w:lang w:eastAsia="en-GB"/>
          </w:rPr>
          <w:tab/>
        </w:r>
        <w:r>
          <w:rPr>
            <w:noProof/>
          </w:rPr>
          <w:t>Measurements and recording</w:t>
        </w:r>
        <w:r>
          <w:rPr>
            <w:noProof/>
          </w:rPr>
          <w:tab/>
        </w:r>
        <w:r>
          <w:rPr>
            <w:noProof/>
          </w:rPr>
          <w:fldChar w:fldCharType="begin"/>
        </w:r>
        <w:r>
          <w:rPr>
            <w:noProof/>
          </w:rPr>
          <w:instrText xml:space="preserve"> PAGEREF _Toc478637325 \h </w:instrText>
        </w:r>
      </w:ins>
      <w:r>
        <w:rPr>
          <w:noProof/>
        </w:rPr>
      </w:r>
      <w:r>
        <w:rPr>
          <w:noProof/>
        </w:rPr>
        <w:fldChar w:fldCharType="separate"/>
      </w:r>
      <w:ins w:id="164" w:author="Peter Dobson" w:date="2017-03-30T11:38:00Z">
        <w:r>
          <w:rPr>
            <w:noProof/>
          </w:rPr>
          <w:t>17</w:t>
        </w:r>
        <w:r>
          <w:rPr>
            <w:noProof/>
          </w:rPr>
          <w:fldChar w:fldCharType="end"/>
        </w:r>
      </w:ins>
    </w:p>
    <w:p w14:paraId="6CAD836D" w14:textId="77777777" w:rsidR="00C86395" w:rsidRDefault="00C86395">
      <w:pPr>
        <w:pStyle w:val="TOC3"/>
        <w:tabs>
          <w:tab w:val="left" w:pos="1134"/>
          <w:tab w:val="right" w:leader="dot" w:pos="10195"/>
        </w:tabs>
        <w:rPr>
          <w:ins w:id="165" w:author="Peter Dobson" w:date="2017-03-30T11:38:00Z"/>
          <w:rFonts w:eastAsiaTheme="minorEastAsia"/>
          <w:noProof/>
          <w:sz w:val="22"/>
          <w:lang w:eastAsia="en-GB"/>
        </w:rPr>
      </w:pPr>
      <w:ins w:id="166" w:author="Peter Dobson" w:date="2017-03-30T11:38:00Z">
        <w:r w:rsidRPr="00243BCB">
          <w:rPr>
            <w:noProof/>
          </w:rPr>
          <w:t>7.2.3.</w:t>
        </w:r>
        <w:r>
          <w:rPr>
            <w:rFonts w:eastAsiaTheme="minorEastAsia"/>
            <w:noProof/>
            <w:sz w:val="22"/>
            <w:lang w:eastAsia="en-GB"/>
          </w:rPr>
          <w:tab/>
        </w:r>
        <w:r>
          <w:rPr>
            <w:noProof/>
          </w:rPr>
          <w:t>Electrolyte Level</w:t>
        </w:r>
        <w:r>
          <w:rPr>
            <w:noProof/>
          </w:rPr>
          <w:tab/>
        </w:r>
        <w:r>
          <w:rPr>
            <w:noProof/>
          </w:rPr>
          <w:fldChar w:fldCharType="begin"/>
        </w:r>
        <w:r>
          <w:rPr>
            <w:noProof/>
          </w:rPr>
          <w:instrText xml:space="preserve"> PAGEREF _Toc478637326 \h </w:instrText>
        </w:r>
      </w:ins>
      <w:r>
        <w:rPr>
          <w:noProof/>
        </w:rPr>
      </w:r>
      <w:r>
        <w:rPr>
          <w:noProof/>
        </w:rPr>
        <w:fldChar w:fldCharType="separate"/>
      </w:r>
      <w:ins w:id="167" w:author="Peter Dobson" w:date="2017-03-30T11:38:00Z">
        <w:r>
          <w:rPr>
            <w:noProof/>
          </w:rPr>
          <w:t>17</w:t>
        </w:r>
        <w:r>
          <w:rPr>
            <w:noProof/>
          </w:rPr>
          <w:fldChar w:fldCharType="end"/>
        </w:r>
      </w:ins>
    </w:p>
    <w:p w14:paraId="5797EA54" w14:textId="77777777" w:rsidR="00C86395" w:rsidRDefault="00C86395">
      <w:pPr>
        <w:pStyle w:val="TOC3"/>
        <w:tabs>
          <w:tab w:val="left" w:pos="1134"/>
          <w:tab w:val="right" w:leader="dot" w:pos="10195"/>
        </w:tabs>
        <w:rPr>
          <w:ins w:id="168" w:author="Peter Dobson" w:date="2017-03-30T11:38:00Z"/>
          <w:rFonts w:eastAsiaTheme="minorEastAsia"/>
          <w:noProof/>
          <w:sz w:val="22"/>
          <w:lang w:eastAsia="en-GB"/>
        </w:rPr>
      </w:pPr>
      <w:ins w:id="169" w:author="Peter Dobson" w:date="2017-03-30T11:38:00Z">
        <w:r w:rsidRPr="00243BCB">
          <w:rPr>
            <w:noProof/>
          </w:rPr>
          <w:t>7.2.4.</w:t>
        </w:r>
        <w:r>
          <w:rPr>
            <w:rFonts w:eastAsiaTheme="minorEastAsia"/>
            <w:noProof/>
            <w:sz w:val="22"/>
            <w:lang w:eastAsia="en-GB"/>
          </w:rPr>
          <w:tab/>
        </w:r>
        <w:r>
          <w:rPr>
            <w:noProof/>
          </w:rPr>
          <w:t>Visual Checks</w:t>
        </w:r>
        <w:r>
          <w:rPr>
            <w:noProof/>
          </w:rPr>
          <w:tab/>
        </w:r>
        <w:r>
          <w:rPr>
            <w:noProof/>
          </w:rPr>
          <w:fldChar w:fldCharType="begin"/>
        </w:r>
        <w:r>
          <w:rPr>
            <w:noProof/>
          </w:rPr>
          <w:instrText xml:space="preserve"> PAGEREF _Toc478637327 \h </w:instrText>
        </w:r>
      </w:ins>
      <w:r>
        <w:rPr>
          <w:noProof/>
        </w:rPr>
      </w:r>
      <w:r>
        <w:rPr>
          <w:noProof/>
        </w:rPr>
        <w:fldChar w:fldCharType="separate"/>
      </w:r>
      <w:ins w:id="170" w:author="Peter Dobson" w:date="2017-03-30T11:38:00Z">
        <w:r>
          <w:rPr>
            <w:noProof/>
          </w:rPr>
          <w:t>17</w:t>
        </w:r>
        <w:r>
          <w:rPr>
            <w:noProof/>
          </w:rPr>
          <w:fldChar w:fldCharType="end"/>
        </w:r>
      </w:ins>
    </w:p>
    <w:p w14:paraId="7A056A8F" w14:textId="77777777" w:rsidR="00C86395" w:rsidRDefault="00C86395">
      <w:pPr>
        <w:pStyle w:val="TOC2"/>
        <w:rPr>
          <w:ins w:id="171" w:author="Peter Dobson" w:date="2017-03-30T11:38:00Z"/>
          <w:rFonts w:eastAsiaTheme="minorEastAsia"/>
          <w:color w:val="auto"/>
          <w:lang w:eastAsia="en-GB"/>
        </w:rPr>
      </w:pPr>
      <w:ins w:id="172" w:author="Peter Dobson" w:date="2017-03-30T11:38:00Z">
        <w:r w:rsidRPr="00243BCB">
          <w:t>7.3.</w:t>
        </w:r>
        <w:r>
          <w:rPr>
            <w:rFonts w:eastAsiaTheme="minorEastAsia"/>
            <w:color w:val="auto"/>
            <w:lang w:eastAsia="en-GB"/>
          </w:rPr>
          <w:tab/>
        </w:r>
        <w:r>
          <w:t>Corrective Actions – General</w:t>
        </w:r>
        <w:r>
          <w:tab/>
        </w:r>
        <w:r>
          <w:fldChar w:fldCharType="begin"/>
        </w:r>
        <w:r>
          <w:instrText xml:space="preserve"> PAGEREF _Toc478637342 \h </w:instrText>
        </w:r>
      </w:ins>
      <w:r>
        <w:fldChar w:fldCharType="separate"/>
      </w:r>
      <w:ins w:id="173" w:author="Peter Dobson" w:date="2017-03-30T11:38:00Z">
        <w:r>
          <w:t>18</w:t>
        </w:r>
        <w:r>
          <w:fldChar w:fldCharType="end"/>
        </w:r>
      </w:ins>
    </w:p>
    <w:p w14:paraId="3CD5EC2E" w14:textId="77777777" w:rsidR="00C86395" w:rsidRDefault="00C86395">
      <w:pPr>
        <w:pStyle w:val="TOC3"/>
        <w:tabs>
          <w:tab w:val="left" w:pos="1134"/>
          <w:tab w:val="right" w:leader="dot" w:pos="10195"/>
        </w:tabs>
        <w:rPr>
          <w:ins w:id="174" w:author="Peter Dobson" w:date="2017-03-30T11:38:00Z"/>
          <w:rFonts w:eastAsiaTheme="minorEastAsia"/>
          <w:noProof/>
          <w:sz w:val="22"/>
          <w:lang w:eastAsia="en-GB"/>
        </w:rPr>
      </w:pPr>
      <w:ins w:id="175" w:author="Peter Dobson" w:date="2017-03-30T11:38:00Z">
        <w:r w:rsidRPr="00243BCB">
          <w:rPr>
            <w:noProof/>
          </w:rPr>
          <w:t>7.3.1.</w:t>
        </w:r>
        <w:r>
          <w:rPr>
            <w:rFonts w:eastAsiaTheme="minorEastAsia"/>
            <w:noProof/>
            <w:sz w:val="22"/>
            <w:lang w:eastAsia="en-GB"/>
          </w:rPr>
          <w:tab/>
        </w:r>
        <w:r>
          <w:rPr>
            <w:noProof/>
          </w:rPr>
          <w:t>Equalizing charge</w:t>
        </w:r>
        <w:r>
          <w:rPr>
            <w:noProof/>
          </w:rPr>
          <w:tab/>
        </w:r>
        <w:r>
          <w:rPr>
            <w:noProof/>
          </w:rPr>
          <w:fldChar w:fldCharType="begin"/>
        </w:r>
        <w:r>
          <w:rPr>
            <w:noProof/>
          </w:rPr>
          <w:instrText xml:space="preserve"> PAGEREF _Toc478637352 \h </w:instrText>
        </w:r>
      </w:ins>
      <w:r>
        <w:rPr>
          <w:noProof/>
        </w:rPr>
      </w:r>
      <w:r>
        <w:rPr>
          <w:noProof/>
        </w:rPr>
        <w:fldChar w:fldCharType="separate"/>
      </w:r>
      <w:ins w:id="176" w:author="Peter Dobson" w:date="2017-03-30T11:38:00Z">
        <w:r>
          <w:rPr>
            <w:noProof/>
          </w:rPr>
          <w:t>18</w:t>
        </w:r>
        <w:r>
          <w:rPr>
            <w:noProof/>
          </w:rPr>
          <w:fldChar w:fldCharType="end"/>
        </w:r>
      </w:ins>
    </w:p>
    <w:p w14:paraId="75D280D7" w14:textId="77777777" w:rsidR="00C86395" w:rsidRDefault="00C86395">
      <w:pPr>
        <w:pStyle w:val="TOC3"/>
        <w:tabs>
          <w:tab w:val="left" w:pos="1134"/>
          <w:tab w:val="right" w:leader="dot" w:pos="10195"/>
        </w:tabs>
        <w:rPr>
          <w:ins w:id="177" w:author="Peter Dobson" w:date="2017-03-30T11:38:00Z"/>
          <w:rFonts w:eastAsiaTheme="minorEastAsia"/>
          <w:noProof/>
          <w:sz w:val="22"/>
          <w:lang w:eastAsia="en-GB"/>
        </w:rPr>
      </w:pPr>
      <w:ins w:id="178" w:author="Peter Dobson" w:date="2017-03-30T11:38:00Z">
        <w:r w:rsidRPr="00243BCB">
          <w:rPr>
            <w:noProof/>
          </w:rPr>
          <w:t>7.3.2.</w:t>
        </w:r>
        <w:r>
          <w:rPr>
            <w:rFonts w:eastAsiaTheme="minorEastAsia"/>
            <w:noProof/>
            <w:sz w:val="22"/>
            <w:lang w:eastAsia="en-GB"/>
          </w:rPr>
          <w:tab/>
        </w:r>
        <w:r>
          <w:rPr>
            <w:noProof/>
          </w:rPr>
          <w:t>Cell replacement</w:t>
        </w:r>
        <w:r>
          <w:rPr>
            <w:noProof/>
          </w:rPr>
          <w:tab/>
        </w:r>
        <w:r>
          <w:rPr>
            <w:noProof/>
          </w:rPr>
          <w:fldChar w:fldCharType="begin"/>
        </w:r>
        <w:r>
          <w:rPr>
            <w:noProof/>
          </w:rPr>
          <w:instrText xml:space="preserve"> PAGEREF _Toc478637356 \h </w:instrText>
        </w:r>
      </w:ins>
      <w:r>
        <w:rPr>
          <w:noProof/>
        </w:rPr>
      </w:r>
      <w:r>
        <w:rPr>
          <w:noProof/>
        </w:rPr>
        <w:fldChar w:fldCharType="separate"/>
      </w:r>
      <w:ins w:id="179" w:author="Peter Dobson" w:date="2017-03-30T11:38:00Z">
        <w:r>
          <w:rPr>
            <w:noProof/>
          </w:rPr>
          <w:t>18</w:t>
        </w:r>
        <w:r>
          <w:rPr>
            <w:noProof/>
          </w:rPr>
          <w:fldChar w:fldCharType="end"/>
        </w:r>
      </w:ins>
    </w:p>
    <w:p w14:paraId="27A5BA08" w14:textId="77777777" w:rsidR="00C86395" w:rsidRDefault="00C86395">
      <w:pPr>
        <w:pStyle w:val="TOC3"/>
        <w:tabs>
          <w:tab w:val="left" w:pos="1134"/>
          <w:tab w:val="right" w:leader="dot" w:pos="10195"/>
        </w:tabs>
        <w:rPr>
          <w:ins w:id="180" w:author="Peter Dobson" w:date="2017-03-30T11:38:00Z"/>
          <w:rFonts w:eastAsiaTheme="minorEastAsia"/>
          <w:noProof/>
          <w:sz w:val="22"/>
          <w:lang w:eastAsia="en-GB"/>
        </w:rPr>
      </w:pPr>
      <w:ins w:id="181" w:author="Peter Dobson" w:date="2017-03-30T11:38:00Z">
        <w:r w:rsidRPr="00243BCB">
          <w:rPr>
            <w:noProof/>
          </w:rPr>
          <w:t>7.3.3.</w:t>
        </w:r>
        <w:r>
          <w:rPr>
            <w:rFonts w:eastAsiaTheme="minorEastAsia"/>
            <w:noProof/>
            <w:sz w:val="22"/>
            <w:lang w:eastAsia="en-GB"/>
          </w:rPr>
          <w:tab/>
        </w:r>
        <w:r>
          <w:rPr>
            <w:noProof/>
          </w:rPr>
          <w:t>Stratification of the electrolyte</w:t>
        </w:r>
        <w:r>
          <w:rPr>
            <w:noProof/>
          </w:rPr>
          <w:tab/>
        </w:r>
        <w:r>
          <w:rPr>
            <w:noProof/>
          </w:rPr>
          <w:fldChar w:fldCharType="begin"/>
        </w:r>
        <w:r>
          <w:rPr>
            <w:noProof/>
          </w:rPr>
          <w:instrText xml:space="preserve"> PAGEREF _Toc478637357 \h </w:instrText>
        </w:r>
      </w:ins>
      <w:r>
        <w:rPr>
          <w:noProof/>
        </w:rPr>
      </w:r>
      <w:r>
        <w:rPr>
          <w:noProof/>
        </w:rPr>
        <w:fldChar w:fldCharType="separate"/>
      </w:r>
      <w:ins w:id="182" w:author="Peter Dobson" w:date="2017-03-30T11:38:00Z">
        <w:r>
          <w:rPr>
            <w:noProof/>
          </w:rPr>
          <w:t>18</w:t>
        </w:r>
        <w:r>
          <w:rPr>
            <w:noProof/>
          </w:rPr>
          <w:fldChar w:fldCharType="end"/>
        </w:r>
      </w:ins>
    </w:p>
    <w:p w14:paraId="1BDE9D8D" w14:textId="77777777" w:rsidR="00C86395" w:rsidRDefault="00C86395">
      <w:pPr>
        <w:pStyle w:val="TOC1"/>
        <w:rPr>
          <w:ins w:id="183" w:author="Peter Dobson" w:date="2017-03-30T11:38:00Z"/>
          <w:rFonts w:eastAsiaTheme="minorEastAsia"/>
          <w:b w:val="0"/>
          <w:color w:val="auto"/>
          <w:lang w:eastAsia="en-GB"/>
        </w:rPr>
      </w:pPr>
      <w:ins w:id="184" w:author="Peter Dobson" w:date="2017-03-30T11:38:00Z">
        <w:r w:rsidRPr="00243BCB">
          <w:t>8.</w:t>
        </w:r>
        <w:r>
          <w:rPr>
            <w:rFonts w:eastAsiaTheme="minorEastAsia"/>
            <w:b w:val="0"/>
            <w:color w:val="auto"/>
            <w:lang w:eastAsia="en-GB"/>
          </w:rPr>
          <w:tab/>
        </w:r>
        <w:r>
          <w:t>ACRONYMS</w:t>
        </w:r>
        <w:r>
          <w:tab/>
        </w:r>
        <w:r>
          <w:fldChar w:fldCharType="begin"/>
        </w:r>
        <w:r>
          <w:instrText xml:space="preserve"> PAGEREF _Toc478637368 \h </w:instrText>
        </w:r>
      </w:ins>
      <w:r>
        <w:fldChar w:fldCharType="separate"/>
      </w:r>
      <w:ins w:id="185" w:author="Peter Dobson" w:date="2017-03-30T11:38:00Z">
        <w:r>
          <w:t>18</w:t>
        </w:r>
        <w:r>
          <w:fldChar w:fldCharType="end"/>
        </w:r>
      </w:ins>
    </w:p>
    <w:p w14:paraId="464ED921" w14:textId="77777777" w:rsidR="00C86395" w:rsidRDefault="00C86395">
      <w:pPr>
        <w:pStyle w:val="TOC1"/>
        <w:rPr>
          <w:ins w:id="186" w:author="Peter Dobson" w:date="2017-03-30T11:38:00Z"/>
          <w:rFonts w:eastAsiaTheme="minorEastAsia"/>
          <w:b w:val="0"/>
          <w:color w:val="auto"/>
          <w:lang w:eastAsia="en-GB"/>
        </w:rPr>
      </w:pPr>
      <w:ins w:id="187" w:author="Peter Dobson" w:date="2017-03-30T11:38:00Z">
        <w:r w:rsidRPr="00243BCB">
          <w:t>9.</w:t>
        </w:r>
        <w:r>
          <w:rPr>
            <w:rFonts w:eastAsiaTheme="minorEastAsia"/>
            <w:b w:val="0"/>
            <w:color w:val="auto"/>
            <w:lang w:eastAsia="en-GB"/>
          </w:rPr>
          <w:tab/>
        </w:r>
        <w:r>
          <w:t>REFERENCES</w:t>
        </w:r>
        <w:r>
          <w:tab/>
        </w:r>
        <w:r>
          <w:fldChar w:fldCharType="begin"/>
        </w:r>
        <w:r>
          <w:instrText xml:space="preserve"> PAGEREF _Toc478637369 \h </w:instrText>
        </w:r>
      </w:ins>
      <w:r>
        <w:fldChar w:fldCharType="separate"/>
      </w:r>
      <w:ins w:id="188" w:author="Peter Dobson" w:date="2017-03-30T11:38:00Z">
        <w:r>
          <w:t>19</w:t>
        </w:r>
        <w:r>
          <w:fldChar w:fldCharType="end"/>
        </w:r>
      </w:ins>
    </w:p>
    <w:p w14:paraId="21369591" w14:textId="77777777" w:rsidR="0073509D" w:rsidDel="00C86395" w:rsidRDefault="0073509D">
      <w:pPr>
        <w:pStyle w:val="TOC1"/>
        <w:rPr>
          <w:del w:id="189" w:author="Peter Dobson" w:date="2017-03-30T11:38:00Z"/>
          <w:rFonts w:eastAsiaTheme="minorEastAsia"/>
          <w:b w:val="0"/>
          <w:color w:val="auto"/>
          <w:sz w:val="24"/>
          <w:szCs w:val="24"/>
          <w:lang w:val="en-US"/>
        </w:rPr>
      </w:pPr>
      <w:del w:id="190" w:author="Peter Dobson" w:date="2017-03-30T11:38:00Z">
        <w:r w:rsidRPr="00AA5D4B" w:rsidDel="00C86395">
          <w:delText>1.</w:delText>
        </w:r>
        <w:r w:rsidDel="00C86395">
          <w:rPr>
            <w:rFonts w:eastAsiaTheme="minorEastAsia"/>
            <w:b w:val="0"/>
            <w:color w:val="auto"/>
            <w:sz w:val="24"/>
            <w:szCs w:val="24"/>
            <w:lang w:val="en-US"/>
          </w:rPr>
          <w:tab/>
        </w:r>
        <w:r w:rsidDel="00C86395">
          <w:delText>INTRODUCTION</w:delText>
        </w:r>
        <w:r w:rsidDel="00C86395">
          <w:tab/>
          <w:delText>6</w:delText>
        </w:r>
      </w:del>
    </w:p>
    <w:p w14:paraId="46148CFB" w14:textId="77777777" w:rsidR="0073509D" w:rsidDel="00C86395" w:rsidRDefault="0073509D" w:rsidP="004C1C25">
      <w:pPr>
        <w:pStyle w:val="TOC2"/>
        <w:rPr>
          <w:del w:id="191" w:author="Peter Dobson" w:date="2017-03-30T11:38:00Z"/>
          <w:rFonts w:eastAsiaTheme="minorEastAsia"/>
          <w:color w:val="auto"/>
          <w:sz w:val="24"/>
          <w:szCs w:val="24"/>
          <w:lang w:val="en-US"/>
        </w:rPr>
      </w:pPr>
      <w:del w:id="192" w:author="Peter Dobson" w:date="2017-03-30T11:38:00Z">
        <w:r w:rsidRPr="00AA5D4B" w:rsidDel="00C86395">
          <w:delText>1.1.</w:delText>
        </w:r>
        <w:r w:rsidDel="00C86395">
          <w:rPr>
            <w:rFonts w:eastAsiaTheme="minorEastAsia"/>
            <w:color w:val="auto"/>
            <w:sz w:val="24"/>
            <w:szCs w:val="24"/>
            <w:lang w:val="en-US"/>
          </w:rPr>
          <w:tab/>
        </w:r>
        <w:r w:rsidDel="00C86395">
          <w:delText>Scope and purpose</w:delText>
        </w:r>
        <w:r w:rsidDel="00C86395">
          <w:tab/>
          <w:delText>6</w:delText>
        </w:r>
      </w:del>
    </w:p>
    <w:p w14:paraId="1D714098" w14:textId="77777777" w:rsidR="0073509D" w:rsidDel="00C86395" w:rsidRDefault="0073509D">
      <w:pPr>
        <w:pStyle w:val="TOC1"/>
        <w:rPr>
          <w:del w:id="193" w:author="Peter Dobson" w:date="2017-03-30T11:38:00Z"/>
          <w:rFonts w:eastAsiaTheme="minorEastAsia"/>
          <w:b w:val="0"/>
          <w:color w:val="auto"/>
          <w:sz w:val="24"/>
          <w:szCs w:val="24"/>
          <w:lang w:val="en-US"/>
        </w:rPr>
      </w:pPr>
      <w:del w:id="194" w:author="Peter Dobson" w:date="2017-03-30T11:38:00Z">
        <w:r w:rsidRPr="00AA5D4B" w:rsidDel="00C86395">
          <w:delText>2.</w:delText>
        </w:r>
        <w:r w:rsidDel="00C86395">
          <w:rPr>
            <w:rFonts w:eastAsiaTheme="minorEastAsia"/>
            <w:b w:val="0"/>
            <w:color w:val="auto"/>
            <w:sz w:val="24"/>
            <w:szCs w:val="24"/>
            <w:lang w:val="en-US"/>
          </w:rPr>
          <w:tab/>
        </w:r>
        <w:r w:rsidRPr="00AA5D4B" w:rsidDel="00C86395">
          <w:delText>HOW TO USE THIS GUIDELINE</w:delText>
        </w:r>
        <w:r w:rsidDel="00C86395">
          <w:tab/>
          <w:delText>6</w:delText>
        </w:r>
      </w:del>
    </w:p>
    <w:p w14:paraId="1CC7BEAB" w14:textId="77777777" w:rsidR="0073509D" w:rsidDel="00C86395" w:rsidRDefault="0073509D">
      <w:pPr>
        <w:pStyle w:val="TOC1"/>
        <w:rPr>
          <w:del w:id="195" w:author="Peter Dobson" w:date="2017-03-30T11:38:00Z"/>
          <w:rFonts w:eastAsiaTheme="minorEastAsia"/>
          <w:b w:val="0"/>
          <w:color w:val="auto"/>
          <w:sz w:val="24"/>
          <w:szCs w:val="24"/>
          <w:lang w:val="en-US"/>
        </w:rPr>
      </w:pPr>
      <w:del w:id="196" w:author="Peter Dobson" w:date="2017-03-30T11:38:00Z">
        <w:r w:rsidRPr="00AA5D4B" w:rsidDel="00C86395">
          <w:delText>3.</w:delText>
        </w:r>
        <w:r w:rsidDel="00C86395">
          <w:rPr>
            <w:rFonts w:eastAsiaTheme="minorEastAsia"/>
            <w:b w:val="0"/>
            <w:color w:val="auto"/>
            <w:sz w:val="24"/>
            <w:szCs w:val="24"/>
            <w:lang w:val="en-US"/>
          </w:rPr>
          <w:tab/>
        </w:r>
        <w:r w:rsidDel="00C86395">
          <w:delText>TYPES OF BATTERY ENERGY STORAGE</w:delText>
        </w:r>
        <w:r w:rsidDel="00C86395">
          <w:tab/>
          <w:delText>6</w:delText>
        </w:r>
      </w:del>
    </w:p>
    <w:p w14:paraId="35EA697C" w14:textId="77777777" w:rsidR="0073509D" w:rsidDel="00C86395" w:rsidRDefault="0073509D" w:rsidP="004C1C25">
      <w:pPr>
        <w:pStyle w:val="TOC2"/>
        <w:rPr>
          <w:del w:id="197" w:author="Peter Dobson" w:date="2017-03-30T11:38:00Z"/>
          <w:rFonts w:eastAsiaTheme="minorEastAsia"/>
          <w:color w:val="auto"/>
          <w:sz w:val="24"/>
          <w:szCs w:val="24"/>
          <w:lang w:val="en-US"/>
        </w:rPr>
      </w:pPr>
      <w:del w:id="198" w:author="Peter Dobson" w:date="2017-03-30T11:38:00Z">
        <w:r w:rsidRPr="00AA5D4B" w:rsidDel="00C86395">
          <w:delText>3.1.</w:delText>
        </w:r>
        <w:r w:rsidDel="00C86395">
          <w:rPr>
            <w:rFonts w:eastAsiaTheme="minorEastAsia"/>
            <w:color w:val="auto"/>
            <w:sz w:val="24"/>
            <w:szCs w:val="24"/>
            <w:lang w:val="en-US"/>
          </w:rPr>
          <w:tab/>
        </w:r>
        <w:r w:rsidDel="00C86395">
          <w:delText>Primary (non-rechargeable) batteries</w:delText>
        </w:r>
        <w:r w:rsidDel="00C86395">
          <w:tab/>
          <w:delText>6</w:delText>
        </w:r>
      </w:del>
    </w:p>
    <w:p w14:paraId="7CDD78D5" w14:textId="77777777" w:rsidR="0073509D" w:rsidDel="00C86395" w:rsidRDefault="0073509D" w:rsidP="004C1C25">
      <w:pPr>
        <w:pStyle w:val="TOC2"/>
        <w:rPr>
          <w:del w:id="199" w:author="Peter Dobson" w:date="2017-03-30T11:38:00Z"/>
          <w:rFonts w:eastAsiaTheme="minorEastAsia"/>
          <w:color w:val="auto"/>
          <w:sz w:val="24"/>
          <w:szCs w:val="24"/>
          <w:lang w:val="en-US"/>
        </w:rPr>
      </w:pPr>
      <w:del w:id="200" w:author="Peter Dobson" w:date="2017-03-30T11:38:00Z">
        <w:r w:rsidRPr="00AA5D4B" w:rsidDel="00C86395">
          <w:delText>3.2.</w:delText>
        </w:r>
        <w:r w:rsidDel="00C86395">
          <w:rPr>
            <w:rFonts w:eastAsiaTheme="minorEastAsia"/>
            <w:color w:val="auto"/>
            <w:sz w:val="24"/>
            <w:szCs w:val="24"/>
            <w:lang w:val="en-US"/>
          </w:rPr>
          <w:tab/>
        </w:r>
        <w:r w:rsidDel="00C86395">
          <w:delText>Secondary (rechargeable) batteries</w:delText>
        </w:r>
        <w:r w:rsidDel="00C86395">
          <w:tab/>
          <w:delText>6</w:delText>
        </w:r>
      </w:del>
    </w:p>
    <w:p w14:paraId="57718BD2" w14:textId="77777777" w:rsidR="0073509D" w:rsidDel="00C86395" w:rsidRDefault="0073509D">
      <w:pPr>
        <w:pStyle w:val="TOC3"/>
        <w:tabs>
          <w:tab w:val="left" w:pos="1134"/>
          <w:tab w:val="right" w:leader="dot" w:pos="10195"/>
        </w:tabs>
        <w:rPr>
          <w:del w:id="201" w:author="Peter Dobson" w:date="2017-03-30T11:38:00Z"/>
          <w:rFonts w:eastAsiaTheme="minorEastAsia"/>
          <w:noProof/>
          <w:sz w:val="24"/>
          <w:szCs w:val="24"/>
          <w:lang w:val="en-US"/>
        </w:rPr>
      </w:pPr>
      <w:del w:id="202" w:author="Peter Dobson" w:date="2017-03-30T11:38:00Z">
        <w:r w:rsidRPr="00AA5D4B" w:rsidDel="00C86395">
          <w:rPr>
            <w:noProof/>
          </w:rPr>
          <w:delText>3.2.1.</w:delText>
        </w:r>
        <w:r w:rsidDel="00C86395">
          <w:rPr>
            <w:rFonts w:eastAsiaTheme="minorEastAsia"/>
            <w:noProof/>
            <w:sz w:val="24"/>
            <w:szCs w:val="24"/>
            <w:lang w:val="en-US"/>
          </w:rPr>
          <w:tab/>
        </w:r>
        <w:r w:rsidDel="00C86395">
          <w:rPr>
            <w:noProof/>
          </w:rPr>
          <w:delText>First Category</w:delText>
        </w:r>
        <w:r w:rsidDel="00C86395">
          <w:rPr>
            <w:noProof/>
          </w:rPr>
          <w:tab/>
          <w:delText>6</w:delText>
        </w:r>
      </w:del>
    </w:p>
    <w:p w14:paraId="3A0DEEA7" w14:textId="77777777" w:rsidR="0073509D" w:rsidDel="00C86395" w:rsidRDefault="0073509D">
      <w:pPr>
        <w:pStyle w:val="TOC3"/>
        <w:tabs>
          <w:tab w:val="left" w:pos="1134"/>
          <w:tab w:val="right" w:leader="dot" w:pos="10195"/>
        </w:tabs>
        <w:rPr>
          <w:del w:id="203" w:author="Peter Dobson" w:date="2017-03-30T11:38:00Z"/>
          <w:rFonts w:eastAsiaTheme="minorEastAsia"/>
          <w:noProof/>
          <w:sz w:val="24"/>
          <w:szCs w:val="24"/>
          <w:lang w:val="en-US"/>
        </w:rPr>
      </w:pPr>
      <w:del w:id="204" w:author="Peter Dobson" w:date="2017-03-30T11:38:00Z">
        <w:r w:rsidRPr="00AA5D4B" w:rsidDel="00C86395">
          <w:rPr>
            <w:noProof/>
          </w:rPr>
          <w:delText>3.2.2.</w:delText>
        </w:r>
        <w:r w:rsidDel="00C86395">
          <w:rPr>
            <w:rFonts w:eastAsiaTheme="minorEastAsia"/>
            <w:noProof/>
            <w:sz w:val="24"/>
            <w:szCs w:val="24"/>
            <w:lang w:val="en-US"/>
          </w:rPr>
          <w:tab/>
        </w:r>
        <w:r w:rsidDel="00C86395">
          <w:rPr>
            <w:noProof/>
          </w:rPr>
          <w:delText>Second Category</w:delText>
        </w:r>
        <w:r w:rsidDel="00C86395">
          <w:rPr>
            <w:noProof/>
          </w:rPr>
          <w:tab/>
          <w:delText>7</w:delText>
        </w:r>
      </w:del>
    </w:p>
    <w:p w14:paraId="43893DB5" w14:textId="77777777" w:rsidR="0073509D" w:rsidDel="00C86395" w:rsidRDefault="0073509D">
      <w:pPr>
        <w:pStyle w:val="TOC1"/>
        <w:rPr>
          <w:del w:id="205" w:author="Peter Dobson" w:date="2017-03-30T11:38:00Z"/>
          <w:rFonts w:eastAsiaTheme="minorEastAsia"/>
          <w:b w:val="0"/>
          <w:color w:val="auto"/>
          <w:sz w:val="24"/>
          <w:szCs w:val="24"/>
          <w:lang w:val="en-US"/>
        </w:rPr>
      </w:pPr>
      <w:del w:id="206" w:author="Peter Dobson" w:date="2017-03-30T11:38:00Z">
        <w:r w:rsidRPr="00AA5D4B" w:rsidDel="00C86395">
          <w:delText>4.</w:delText>
        </w:r>
        <w:r w:rsidDel="00C86395">
          <w:rPr>
            <w:rFonts w:eastAsiaTheme="minorEastAsia"/>
            <w:b w:val="0"/>
            <w:color w:val="auto"/>
            <w:sz w:val="24"/>
            <w:szCs w:val="24"/>
            <w:lang w:val="en-US"/>
          </w:rPr>
          <w:tab/>
        </w:r>
        <w:r w:rsidDel="00C86395">
          <w:delText>MAJOR ADVANTAGES AND DISADVANTAGES OF VARIOUS TYPES OF BATTERIES USED IN MARINE A</w:delText>
        </w:r>
        <w:r w:rsidRPr="00AA5D4B" w:rsidDel="00C86395">
          <w:delText>to</w:delText>
        </w:r>
        <w:r w:rsidDel="00C86395">
          <w:delText>N</w:delText>
        </w:r>
        <w:r w:rsidDel="00C86395">
          <w:tab/>
          <w:delText>7</w:delText>
        </w:r>
      </w:del>
    </w:p>
    <w:p w14:paraId="031115B6" w14:textId="77777777" w:rsidR="0073509D" w:rsidDel="00C86395" w:rsidRDefault="0073509D" w:rsidP="004C1C25">
      <w:pPr>
        <w:pStyle w:val="TOC2"/>
        <w:rPr>
          <w:del w:id="207" w:author="Peter Dobson" w:date="2017-03-30T11:38:00Z"/>
          <w:rFonts w:eastAsiaTheme="minorEastAsia"/>
          <w:color w:val="auto"/>
          <w:sz w:val="24"/>
          <w:szCs w:val="24"/>
          <w:lang w:val="en-US"/>
        </w:rPr>
      </w:pPr>
      <w:del w:id="208" w:author="Peter Dobson" w:date="2017-03-30T11:38:00Z">
        <w:r w:rsidRPr="00AA5D4B" w:rsidDel="00C86395">
          <w:delText>4.1.</w:delText>
        </w:r>
        <w:r w:rsidDel="00C86395">
          <w:rPr>
            <w:rFonts w:eastAsiaTheme="minorEastAsia"/>
            <w:color w:val="auto"/>
            <w:sz w:val="24"/>
            <w:szCs w:val="24"/>
            <w:lang w:val="en-US"/>
          </w:rPr>
          <w:tab/>
        </w:r>
        <w:r w:rsidDel="00C86395">
          <w:delText>Primary Battery Types</w:delText>
        </w:r>
        <w:r w:rsidDel="00C86395">
          <w:tab/>
          <w:delText>7</w:delText>
        </w:r>
      </w:del>
    </w:p>
    <w:p w14:paraId="417A8923" w14:textId="77777777" w:rsidR="0073509D" w:rsidDel="00C86395" w:rsidRDefault="0073509D">
      <w:pPr>
        <w:pStyle w:val="TOC3"/>
        <w:tabs>
          <w:tab w:val="left" w:pos="1134"/>
          <w:tab w:val="right" w:leader="dot" w:pos="10195"/>
        </w:tabs>
        <w:rPr>
          <w:del w:id="209" w:author="Peter Dobson" w:date="2017-03-30T11:38:00Z"/>
          <w:rFonts w:eastAsiaTheme="minorEastAsia"/>
          <w:noProof/>
          <w:sz w:val="24"/>
          <w:szCs w:val="24"/>
          <w:lang w:val="en-US"/>
        </w:rPr>
      </w:pPr>
      <w:del w:id="210" w:author="Peter Dobson" w:date="2017-03-30T11:38:00Z">
        <w:r w:rsidRPr="00AA5D4B" w:rsidDel="00C86395">
          <w:rPr>
            <w:noProof/>
          </w:rPr>
          <w:delText>4.1.1.</w:delText>
        </w:r>
        <w:r w:rsidDel="00C86395">
          <w:rPr>
            <w:rFonts w:eastAsiaTheme="minorEastAsia"/>
            <w:noProof/>
            <w:sz w:val="24"/>
            <w:szCs w:val="24"/>
            <w:lang w:val="en-US"/>
          </w:rPr>
          <w:tab/>
        </w:r>
        <w:r w:rsidDel="00C86395">
          <w:rPr>
            <w:noProof/>
          </w:rPr>
          <w:delText>Air Depolarised Dry Batteries</w:delText>
        </w:r>
        <w:r w:rsidDel="00C86395">
          <w:rPr>
            <w:noProof/>
          </w:rPr>
          <w:tab/>
          <w:delText>7</w:delText>
        </w:r>
      </w:del>
    </w:p>
    <w:p w14:paraId="14EBC907" w14:textId="77777777" w:rsidR="0073509D" w:rsidDel="00C86395" w:rsidRDefault="0073509D">
      <w:pPr>
        <w:pStyle w:val="TOC3"/>
        <w:tabs>
          <w:tab w:val="left" w:pos="1134"/>
          <w:tab w:val="right" w:leader="dot" w:pos="10195"/>
        </w:tabs>
        <w:rPr>
          <w:del w:id="211" w:author="Peter Dobson" w:date="2017-03-30T11:38:00Z"/>
          <w:rFonts w:eastAsiaTheme="minorEastAsia"/>
          <w:noProof/>
          <w:sz w:val="24"/>
          <w:szCs w:val="24"/>
          <w:lang w:val="en-US"/>
        </w:rPr>
      </w:pPr>
      <w:del w:id="212" w:author="Peter Dobson" w:date="2017-03-30T11:38:00Z">
        <w:r w:rsidRPr="00AA5D4B" w:rsidDel="00C86395">
          <w:rPr>
            <w:noProof/>
          </w:rPr>
          <w:delText>4.1.2.</w:delText>
        </w:r>
        <w:r w:rsidDel="00C86395">
          <w:rPr>
            <w:rFonts w:eastAsiaTheme="minorEastAsia"/>
            <w:noProof/>
            <w:sz w:val="24"/>
            <w:szCs w:val="24"/>
            <w:lang w:val="en-US"/>
          </w:rPr>
          <w:tab/>
        </w:r>
        <w:r w:rsidDel="00C86395">
          <w:rPr>
            <w:noProof/>
          </w:rPr>
          <w:delText>Zinc Carbon</w:delText>
        </w:r>
        <w:r w:rsidDel="00C86395">
          <w:rPr>
            <w:noProof/>
          </w:rPr>
          <w:tab/>
          <w:delText>7</w:delText>
        </w:r>
      </w:del>
    </w:p>
    <w:p w14:paraId="348BDCB2" w14:textId="77777777" w:rsidR="0073509D" w:rsidDel="00C86395" w:rsidRDefault="0073509D">
      <w:pPr>
        <w:pStyle w:val="TOC3"/>
        <w:tabs>
          <w:tab w:val="left" w:pos="1134"/>
          <w:tab w:val="right" w:leader="dot" w:pos="10195"/>
        </w:tabs>
        <w:rPr>
          <w:del w:id="213" w:author="Peter Dobson" w:date="2017-03-30T11:38:00Z"/>
          <w:rFonts w:eastAsiaTheme="minorEastAsia"/>
          <w:noProof/>
          <w:sz w:val="24"/>
          <w:szCs w:val="24"/>
          <w:lang w:val="en-US"/>
        </w:rPr>
      </w:pPr>
      <w:del w:id="214" w:author="Peter Dobson" w:date="2017-03-30T11:38:00Z">
        <w:r w:rsidRPr="00AA5D4B" w:rsidDel="00C86395">
          <w:rPr>
            <w:noProof/>
          </w:rPr>
          <w:delText>4.1.3.</w:delText>
        </w:r>
        <w:r w:rsidDel="00C86395">
          <w:rPr>
            <w:rFonts w:eastAsiaTheme="minorEastAsia"/>
            <w:noProof/>
            <w:sz w:val="24"/>
            <w:szCs w:val="24"/>
            <w:lang w:val="en-US"/>
          </w:rPr>
          <w:tab/>
        </w:r>
        <w:r w:rsidDel="00C86395">
          <w:rPr>
            <w:noProof/>
          </w:rPr>
          <w:delText>Sealed Alkaline Battery</w:delText>
        </w:r>
        <w:r w:rsidDel="00C86395">
          <w:rPr>
            <w:noProof/>
          </w:rPr>
          <w:tab/>
          <w:delText>8</w:delText>
        </w:r>
      </w:del>
    </w:p>
    <w:p w14:paraId="749E799E" w14:textId="77777777" w:rsidR="0073509D" w:rsidDel="00C86395" w:rsidRDefault="0073509D">
      <w:pPr>
        <w:pStyle w:val="TOC3"/>
        <w:tabs>
          <w:tab w:val="left" w:pos="1134"/>
          <w:tab w:val="right" w:leader="dot" w:pos="10195"/>
        </w:tabs>
        <w:rPr>
          <w:del w:id="215" w:author="Peter Dobson" w:date="2017-03-30T11:38:00Z"/>
          <w:rFonts w:eastAsiaTheme="minorEastAsia"/>
          <w:noProof/>
          <w:sz w:val="24"/>
          <w:szCs w:val="24"/>
          <w:lang w:val="en-US"/>
        </w:rPr>
      </w:pPr>
      <w:del w:id="216" w:author="Peter Dobson" w:date="2017-03-30T11:38:00Z">
        <w:r w:rsidRPr="00AA5D4B" w:rsidDel="00C86395">
          <w:rPr>
            <w:noProof/>
          </w:rPr>
          <w:delText>4.1.4.</w:delText>
        </w:r>
        <w:r w:rsidDel="00C86395">
          <w:rPr>
            <w:rFonts w:eastAsiaTheme="minorEastAsia"/>
            <w:noProof/>
            <w:sz w:val="24"/>
            <w:szCs w:val="24"/>
            <w:lang w:val="en-US"/>
          </w:rPr>
          <w:tab/>
        </w:r>
        <w:r w:rsidDel="00C86395">
          <w:rPr>
            <w:noProof/>
          </w:rPr>
          <w:delText>Lithium</w:delText>
        </w:r>
        <w:r w:rsidDel="00C86395">
          <w:rPr>
            <w:noProof/>
          </w:rPr>
          <w:tab/>
          <w:delText>8</w:delText>
        </w:r>
      </w:del>
    </w:p>
    <w:p w14:paraId="7EACA43F" w14:textId="77777777" w:rsidR="0073509D" w:rsidDel="00C86395" w:rsidRDefault="0073509D" w:rsidP="004C1C25">
      <w:pPr>
        <w:pStyle w:val="TOC2"/>
        <w:rPr>
          <w:del w:id="217" w:author="Peter Dobson" w:date="2017-03-30T11:38:00Z"/>
          <w:rFonts w:eastAsiaTheme="minorEastAsia"/>
          <w:color w:val="auto"/>
          <w:sz w:val="24"/>
          <w:szCs w:val="24"/>
          <w:lang w:val="en-US"/>
        </w:rPr>
      </w:pPr>
      <w:del w:id="218" w:author="Peter Dobson" w:date="2017-03-30T11:38:00Z">
        <w:r w:rsidRPr="00AA5D4B" w:rsidDel="00C86395">
          <w:lastRenderedPageBreak/>
          <w:delText>4.2.</w:delText>
        </w:r>
        <w:r w:rsidDel="00C86395">
          <w:rPr>
            <w:rFonts w:eastAsiaTheme="minorEastAsia"/>
            <w:color w:val="auto"/>
            <w:sz w:val="24"/>
            <w:szCs w:val="24"/>
            <w:lang w:val="en-US"/>
          </w:rPr>
          <w:tab/>
        </w:r>
        <w:r w:rsidDel="00C86395">
          <w:delText>Secondary Battery Types</w:delText>
        </w:r>
        <w:r w:rsidDel="00C86395">
          <w:tab/>
          <w:delText>8</w:delText>
        </w:r>
      </w:del>
    </w:p>
    <w:p w14:paraId="4025FCD9" w14:textId="77777777" w:rsidR="0073509D" w:rsidDel="00C86395" w:rsidRDefault="0073509D">
      <w:pPr>
        <w:pStyle w:val="TOC3"/>
        <w:tabs>
          <w:tab w:val="left" w:pos="1134"/>
          <w:tab w:val="right" w:leader="dot" w:pos="10195"/>
        </w:tabs>
        <w:rPr>
          <w:del w:id="219" w:author="Peter Dobson" w:date="2017-03-30T11:38:00Z"/>
          <w:rFonts w:eastAsiaTheme="minorEastAsia"/>
          <w:noProof/>
          <w:sz w:val="24"/>
          <w:szCs w:val="24"/>
          <w:lang w:val="en-US"/>
        </w:rPr>
      </w:pPr>
      <w:del w:id="220" w:author="Peter Dobson" w:date="2017-03-30T11:38:00Z">
        <w:r w:rsidRPr="00AA5D4B" w:rsidDel="00C86395">
          <w:rPr>
            <w:noProof/>
          </w:rPr>
          <w:delText>4.2.1.</w:delText>
        </w:r>
        <w:r w:rsidDel="00C86395">
          <w:rPr>
            <w:rFonts w:eastAsiaTheme="minorEastAsia"/>
            <w:noProof/>
            <w:sz w:val="24"/>
            <w:szCs w:val="24"/>
            <w:lang w:val="en-US"/>
          </w:rPr>
          <w:tab/>
        </w:r>
        <w:r w:rsidDel="00C86395">
          <w:rPr>
            <w:noProof/>
          </w:rPr>
          <w:delText>Flooded lead-acid batteries</w:delText>
        </w:r>
        <w:r w:rsidDel="00C86395">
          <w:rPr>
            <w:noProof/>
          </w:rPr>
          <w:tab/>
          <w:delText>8</w:delText>
        </w:r>
      </w:del>
    </w:p>
    <w:p w14:paraId="0C61E355" w14:textId="77777777" w:rsidR="0073509D" w:rsidDel="00C86395" w:rsidRDefault="0073509D">
      <w:pPr>
        <w:pStyle w:val="TOC3"/>
        <w:tabs>
          <w:tab w:val="left" w:pos="1134"/>
          <w:tab w:val="right" w:leader="dot" w:pos="10195"/>
        </w:tabs>
        <w:rPr>
          <w:del w:id="221" w:author="Peter Dobson" w:date="2017-03-30T11:38:00Z"/>
          <w:rFonts w:eastAsiaTheme="minorEastAsia"/>
          <w:noProof/>
          <w:sz w:val="24"/>
          <w:szCs w:val="24"/>
          <w:lang w:val="en-US"/>
        </w:rPr>
      </w:pPr>
      <w:del w:id="222" w:author="Peter Dobson" w:date="2017-03-30T11:38:00Z">
        <w:r w:rsidRPr="00AA5D4B" w:rsidDel="00C86395">
          <w:rPr>
            <w:noProof/>
          </w:rPr>
          <w:delText>4.2.2.</w:delText>
        </w:r>
        <w:r w:rsidDel="00C86395">
          <w:rPr>
            <w:rFonts w:eastAsiaTheme="minorEastAsia"/>
            <w:noProof/>
            <w:sz w:val="24"/>
            <w:szCs w:val="24"/>
            <w:lang w:val="en-US"/>
          </w:rPr>
          <w:tab/>
        </w:r>
        <w:r w:rsidDel="00C86395">
          <w:rPr>
            <w:noProof/>
          </w:rPr>
          <w:delText>Valve-regulated lead-acid (VRLA) batteries - Absorbed Glass Matt (AGM)</w:delText>
        </w:r>
        <w:r w:rsidDel="00C86395">
          <w:rPr>
            <w:noProof/>
          </w:rPr>
          <w:tab/>
          <w:delText>9</w:delText>
        </w:r>
      </w:del>
    </w:p>
    <w:p w14:paraId="225AE6D5" w14:textId="77777777" w:rsidR="0073509D" w:rsidDel="00C86395" w:rsidRDefault="0073509D">
      <w:pPr>
        <w:pStyle w:val="TOC3"/>
        <w:tabs>
          <w:tab w:val="left" w:pos="1134"/>
          <w:tab w:val="right" w:leader="dot" w:pos="10195"/>
        </w:tabs>
        <w:rPr>
          <w:del w:id="223" w:author="Peter Dobson" w:date="2017-03-30T11:38:00Z"/>
          <w:rFonts w:eastAsiaTheme="minorEastAsia"/>
          <w:noProof/>
          <w:sz w:val="24"/>
          <w:szCs w:val="24"/>
          <w:lang w:val="en-US"/>
        </w:rPr>
      </w:pPr>
      <w:del w:id="224" w:author="Peter Dobson" w:date="2017-03-30T11:38:00Z">
        <w:r w:rsidRPr="00AA5D4B" w:rsidDel="00C86395">
          <w:rPr>
            <w:noProof/>
          </w:rPr>
          <w:delText>4.2.3.</w:delText>
        </w:r>
        <w:r w:rsidDel="00C86395">
          <w:rPr>
            <w:rFonts w:eastAsiaTheme="minorEastAsia"/>
            <w:noProof/>
            <w:sz w:val="24"/>
            <w:szCs w:val="24"/>
            <w:lang w:val="en-US"/>
          </w:rPr>
          <w:tab/>
        </w:r>
        <w:r w:rsidDel="00C86395">
          <w:rPr>
            <w:noProof/>
          </w:rPr>
          <w:delText>Valve-regulated lead-acid (VRLA) batteries - Gel Electrolyte.</w:delText>
        </w:r>
        <w:r w:rsidDel="00C86395">
          <w:rPr>
            <w:noProof/>
          </w:rPr>
          <w:tab/>
          <w:delText>10</w:delText>
        </w:r>
      </w:del>
    </w:p>
    <w:p w14:paraId="145640A4" w14:textId="77777777" w:rsidR="0073509D" w:rsidDel="00C86395" w:rsidRDefault="0073509D">
      <w:pPr>
        <w:pStyle w:val="TOC3"/>
        <w:tabs>
          <w:tab w:val="left" w:pos="1134"/>
          <w:tab w:val="right" w:leader="dot" w:pos="10195"/>
        </w:tabs>
        <w:rPr>
          <w:del w:id="225" w:author="Peter Dobson" w:date="2017-03-30T11:38:00Z"/>
          <w:rFonts w:eastAsiaTheme="minorEastAsia"/>
          <w:noProof/>
          <w:sz w:val="24"/>
          <w:szCs w:val="24"/>
          <w:lang w:val="en-US"/>
        </w:rPr>
      </w:pPr>
      <w:del w:id="226" w:author="Peter Dobson" w:date="2017-03-30T11:38:00Z">
        <w:r w:rsidRPr="00AA5D4B" w:rsidDel="00C86395">
          <w:rPr>
            <w:noProof/>
          </w:rPr>
          <w:delText>4.2.4.</w:delText>
        </w:r>
        <w:r w:rsidDel="00C86395">
          <w:rPr>
            <w:rFonts w:eastAsiaTheme="minorEastAsia"/>
            <w:noProof/>
            <w:sz w:val="24"/>
            <w:szCs w:val="24"/>
            <w:lang w:val="en-US"/>
          </w:rPr>
          <w:tab/>
        </w:r>
        <w:r w:rsidDel="00C86395">
          <w:rPr>
            <w:noProof/>
          </w:rPr>
          <w:delText>Vented (industrial) nickel-cadmium batteries (Pocket Plate)</w:delText>
        </w:r>
        <w:r w:rsidDel="00C86395">
          <w:rPr>
            <w:noProof/>
          </w:rPr>
          <w:tab/>
          <w:delText>10</w:delText>
        </w:r>
      </w:del>
    </w:p>
    <w:p w14:paraId="4BFA7D17" w14:textId="77777777" w:rsidR="0073509D" w:rsidDel="00C86395" w:rsidRDefault="0073509D">
      <w:pPr>
        <w:pStyle w:val="TOC3"/>
        <w:tabs>
          <w:tab w:val="left" w:pos="1134"/>
          <w:tab w:val="right" w:leader="dot" w:pos="10195"/>
        </w:tabs>
        <w:rPr>
          <w:del w:id="227" w:author="Peter Dobson" w:date="2017-03-30T11:38:00Z"/>
          <w:rFonts w:eastAsiaTheme="minorEastAsia"/>
          <w:noProof/>
          <w:sz w:val="24"/>
          <w:szCs w:val="24"/>
          <w:lang w:val="en-US"/>
        </w:rPr>
      </w:pPr>
      <w:del w:id="228" w:author="Peter Dobson" w:date="2017-03-30T11:38:00Z">
        <w:r w:rsidRPr="00AA5D4B" w:rsidDel="00C86395">
          <w:rPr>
            <w:noProof/>
          </w:rPr>
          <w:delText>4.2.5.</w:delText>
        </w:r>
        <w:r w:rsidDel="00C86395">
          <w:rPr>
            <w:rFonts w:eastAsiaTheme="minorEastAsia"/>
            <w:noProof/>
            <w:sz w:val="24"/>
            <w:szCs w:val="24"/>
            <w:lang w:val="en-US"/>
          </w:rPr>
          <w:tab/>
        </w:r>
        <w:r w:rsidDel="00C86395">
          <w:rPr>
            <w:noProof/>
          </w:rPr>
          <w:delText>Vented-sintered-plate nickel-cadmium batteries</w:delText>
        </w:r>
        <w:r w:rsidDel="00C86395">
          <w:rPr>
            <w:noProof/>
          </w:rPr>
          <w:tab/>
          <w:delText>11</w:delText>
        </w:r>
      </w:del>
    </w:p>
    <w:p w14:paraId="639DA6F5" w14:textId="77777777" w:rsidR="0073509D" w:rsidDel="00C86395" w:rsidRDefault="0073509D">
      <w:pPr>
        <w:pStyle w:val="TOC3"/>
        <w:tabs>
          <w:tab w:val="left" w:pos="1134"/>
          <w:tab w:val="right" w:leader="dot" w:pos="10195"/>
        </w:tabs>
        <w:rPr>
          <w:del w:id="229" w:author="Peter Dobson" w:date="2017-03-30T11:38:00Z"/>
          <w:rFonts w:eastAsiaTheme="minorEastAsia"/>
          <w:noProof/>
          <w:sz w:val="24"/>
          <w:szCs w:val="24"/>
          <w:lang w:val="en-US"/>
        </w:rPr>
      </w:pPr>
      <w:del w:id="230" w:author="Peter Dobson" w:date="2017-03-30T11:38:00Z">
        <w:r w:rsidRPr="00AA5D4B" w:rsidDel="00C86395">
          <w:rPr>
            <w:noProof/>
          </w:rPr>
          <w:delText>4.2.6.</w:delText>
        </w:r>
        <w:r w:rsidDel="00C86395">
          <w:rPr>
            <w:rFonts w:eastAsiaTheme="minorEastAsia"/>
            <w:noProof/>
            <w:sz w:val="24"/>
            <w:szCs w:val="24"/>
            <w:lang w:val="en-US"/>
          </w:rPr>
          <w:tab/>
        </w:r>
        <w:r w:rsidDel="00C86395">
          <w:rPr>
            <w:noProof/>
          </w:rPr>
          <w:delText>Sealed nickel-cadmium batteries</w:delText>
        </w:r>
        <w:r w:rsidDel="00C86395">
          <w:rPr>
            <w:noProof/>
          </w:rPr>
          <w:tab/>
          <w:delText>11</w:delText>
        </w:r>
      </w:del>
    </w:p>
    <w:p w14:paraId="321AE969" w14:textId="77777777" w:rsidR="0073509D" w:rsidDel="00C86395" w:rsidRDefault="0073509D">
      <w:pPr>
        <w:pStyle w:val="TOC3"/>
        <w:tabs>
          <w:tab w:val="left" w:pos="1134"/>
          <w:tab w:val="right" w:leader="dot" w:pos="10195"/>
        </w:tabs>
        <w:rPr>
          <w:del w:id="231" w:author="Peter Dobson" w:date="2017-03-30T11:38:00Z"/>
          <w:rFonts w:eastAsiaTheme="minorEastAsia"/>
          <w:noProof/>
          <w:sz w:val="24"/>
          <w:szCs w:val="24"/>
          <w:lang w:val="en-US"/>
        </w:rPr>
      </w:pPr>
      <w:del w:id="232" w:author="Peter Dobson" w:date="2017-03-30T11:38:00Z">
        <w:r w:rsidRPr="00AA5D4B" w:rsidDel="00C86395">
          <w:rPr>
            <w:noProof/>
          </w:rPr>
          <w:delText>4.2.7.</w:delText>
        </w:r>
        <w:r w:rsidDel="00C86395">
          <w:rPr>
            <w:rFonts w:eastAsiaTheme="minorEastAsia"/>
            <w:noProof/>
            <w:sz w:val="24"/>
            <w:szCs w:val="24"/>
            <w:lang w:val="en-US"/>
          </w:rPr>
          <w:tab/>
        </w:r>
        <w:r w:rsidDel="00C86395">
          <w:rPr>
            <w:noProof/>
          </w:rPr>
          <w:delText>Nickel-metal hydride batteries</w:delText>
        </w:r>
        <w:r w:rsidDel="00C86395">
          <w:rPr>
            <w:noProof/>
          </w:rPr>
          <w:tab/>
          <w:delText>12</w:delText>
        </w:r>
      </w:del>
    </w:p>
    <w:p w14:paraId="4D7923E8" w14:textId="77777777" w:rsidR="0073509D" w:rsidDel="00C86395" w:rsidRDefault="0073509D">
      <w:pPr>
        <w:pStyle w:val="TOC3"/>
        <w:tabs>
          <w:tab w:val="left" w:pos="1134"/>
          <w:tab w:val="right" w:leader="dot" w:pos="10195"/>
        </w:tabs>
        <w:rPr>
          <w:del w:id="233" w:author="Peter Dobson" w:date="2017-03-30T11:38:00Z"/>
          <w:rFonts w:eastAsiaTheme="minorEastAsia"/>
          <w:noProof/>
          <w:sz w:val="24"/>
          <w:szCs w:val="24"/>
          <w:lang w:val="en-US"/>
        </w:rPr>
      </w:pPr>
      <w:del w:id="234" w:author="Peter Dobson" w:date="2017-03-30T11:38:00Z">
        <w:r w:rsidRPr="00AA5D4B" w:rsidDel="00C86395">
          <w:rPr>
            <w:noProof/>
          </w:rPr>
          <w:delText>4.2.8.</w:delText>
        </w:r>
        <w:r w:rsidDel="00C86395">
          <w:rPr>
            <w:rFonts w:eastAsiaTheme="minorEastAsia"/>
            <w:noProof/>
            <w:sz w:val="24"/>
            <w:szCs w:val="24"/>
            <w:lang w:val="en-US"/>
          </w:rPr>
          <w:tab/>
        </w:r>
        <w:r w:rsidDel="00C86395">
          <w:rPr>
            <w:noProof/>
          </w:rPr>
          <w:delText>Lithium-ion batteries</w:delText>
        </w:r>
        <w:r w:rsidDel="00C86395">
          <w:rPr>
            <w:noProof/>
          </w:rPr>
          <w:tab/>
          <w:delText>13</w:delText>
        </w:r>
      </w:del>
    </w:p>
    <w:p w14:paraId="3B634F0D" w14:textId="77777777" w:rsidR="0073509D" w:rsidDel="00C86395" w:rsidRDefault="0073509D">
      <w:pPr>
        <w:pStyle w:val="TOC3"/>
        <w:tabs>
          <w:tab w:val="left" w:pos="1134"/>
          <w:tab w:val="right" w:leader="dot" w:pos="10195"/>
        </w:tabs>
        <w:rPr>
          <w:del w:id="235" w:author="Peter Dobson" w:date="2017-03-30T11:38:00Z"/>
          <w:rFonts w:eastAsiaTheme="minorEastAsia"/>
          <w:noProof/>
          <w:sz w:val="24"/>
          <w:szCs w:val="24"/>
          <w:lang w:val="en-US"/>
        </w:rPr>
      </w:pPr>
      <w:del w:id="236" w:author="Peter Dobson" w:date="2017-03-30T11:38:00Z">
        <w:r w:rsidRPr="00AA5D4B" w:rsidDel="00C86395">
          <w:rPr>
            <w:noProof/>
          </w:rPr>
          <w:delText>4.2.9.</w:delText>
        </w:r>
        <w:r w:rsidDel="00C86395">
          <w:rPr>
            <w:rFonts w:eastAsiaTheme="minorEastAsia"/>
            <w:noProof/>
            <w:sz w:val="24"/>
            <w:szCs w:val="24"/>
            <w:lang w:val="en-US"/>
          </w:rPr>
          <w:tab/>
        </w:r>
        <w:r w:rsidDel="00C86395">
          <w:rPr>
            <w:noProof/>
          </w:rPr>
          <w:delText>Lithium Polymer</w:delText>
        </w:r>
        <w:r w:rsidDel="00C86395">
          <w:rPr>
            <w:noProof/>
          </w:rPr>
          <w:tab/>
          <w:delText>13</w:delText>
        </w:r>
      </w:del>
    </w:p>
    <w:p w14:paraId="6BDC8268" w14:textId="77777777" w:rsidR="0073509D" w:rsidDel="00C86395" w:rsidRDefault="0073509D">
      <w:pPr>
        <w:pStyle w:val="TOC3"/>
        <w:tabs>
          <w:tab w:val="left" w:pos="1843"/>
          <w:tab w:val="right" w:leader="dot" w:pos="10195"/>
        </w:tabs>
        <w:rPr>
          <w:del w:id="237" w:author="Peter Dobson" w:date="2017-03-30T11:38:00Z"/>
          <w:rFonts w:eastAsiaTheme="minorEastAsia"/>
          <w:noProof/>
          <w:sz w:val="24"/>
          <w:szCs w:val="24"/>
          <w:lang w:val="en-US"/>
        </w:rPr>
      </w:pPr>
      <w:del w:id="238" w:author="Peter Dobson" w:date="2017-03-30T11:38:00Z">
        <w:r w:rsidRPr="00AA5D4B" w:rsidDel="00C86395">
          <w:rPr>
            <w:noProof/>
          </w:rPr>
          <w:delText>4.2.10.</w:delText>
        </w:r>
        <w:r w:rsidDel="00C86395">
          <w:rPr>
            <w:rFonts w:eastAsiaTheme="minorEastAsia"/>
            <w:noProof/>
            <w:sz w:val="24"/>
            <w:szCs w:val="24"/>
            <w:lang w:val="en-US"/>
          </w:rPr>
          <w:tab/>
        </w:r>
        <w:r w:rsidDel="00C86395">
          <w:rPr>
            <w:noProof/>
          </w:rPr>
          <w:delText>Lithium-Iron-Phosphate Batteries</w:delText>
        </w:r>
        <w:r w:rsidDel="00C86395">
          <w:rPr>
            <w:noProof/>
          </w:rPr>
          <w:tab/>
          <w:delText>13</w:delText>
        </w:r>
      </w:del>
    </w:p>
    <w:p w14:paraId="0583C413" w14:textId="77777777" w:rsidR="0073509D" w:rsidDel="00C86395" w:rsidRDefault="0073509D" w:rsidP="004C1C25">
      <w:pPr>
        <w:pStyle w:val="TOC2"/>
        <w:rPr>
          <w:del w:id="239" w:author="Peter Dobson" w:date="2017-03-30T11:38:00Z"/>
          <w:rFonts w:eastAsiaTheme="minorEastAsia"/>
          <w:color w:val="auto"/>
          <w:sz w:val="24"/>
          <w:szCs w:val="24"/>
          <w:lang w:val="en-US"/>
        </w:rPr>
      </w:pPr>
      <w:del w:id="240" w:author="Peter Dobson" w:date="2017-03-30T11:38:00Z">
        <w:r w:rsidRPr="00AA5D4B" w:rsidDel="00C86395">
          <w:delText>4.3.</w:delText>
        </w:r>
        <w:r w:rsidDel="00C86395">
          <w:rPr>
            <w:rFonts w:eastAsiaTheme="minorEastAsia"/>
            <w:color w:val="auto"/>
            <w:sz w:val="24"/>
            <w:szCs w:val="24"/>
            <w:lang w:val="en-US"/>
          </w:rPr>
          <w:tab/>
        </w:r>
        <w:r w:rsidDel="00C86395">
          <w:delText>Super-capacitors</w:delText>
        </w:r>
        <w:r w:rsidDel="00C86395">
          <w:tab/>
          <w:delText>14</w:delText>
        </w:r>
      </w:del>
    </w:p>
    <w:p w14:paraId="2B05BCC8" w14:textId="77777777" w:rsidR="0073509D" w:rsidDel="00C86395" w:rsidRDefault="0073509D">
      <w:pPr>
        <w:pStyle w:val="TOC1"/>
        <w:rPr>
          <w:del w:id="241" w:author="Peter Dobson" w:date="2017-03-30T11:38:00Z"/>
          <w:rFonts w:eastAsiaTheme="minorEastAsia"/>
          <w:b w:val="0"/>
          <w:color w:val="auto"/>
          <w:sz w:val="24"/>
          <w:szCs w:val="24"/>
          <w:lang w:val="en-US"/>
        </w:rPr>
      </w:pPr>
      <w:del w:id="242" w:author="Peter Dobson" w:date="2017-03-30T11:38:00Z">
        <w:r w:rsidRPr="00AA5D4B" w:rsidDel="00C86395">
          <w:delText>5.</w:delText>
        </w:r>
        <w:r w:rsidDel="00C86395">
          <w:rPr>
            <w:rFonts w:eastAsiaTheme="minorEastAsia"/>
            <w:b w:val="0"/>
            <w:color w:val="auto"/>
            <w:sz w:val="24"/>
            <w:szCs w:val="24"/>
            <w:lang w:val="en-US"/>
          </w:rPr>
          <w:tab/>
        </w:r>
        <w:r w:rsidDel="00C86395">
          <w:delText>OPERATIONAL CRITERIA FOR SECONDARY BATTERIES</w:delText>
        </w:r>
        <w:r w:rsidDel="00C86395">
          <w:tab/>
          <w:delText>14</w:delText>
        </w:r>
      </w:del>
    </w:p>
    <w:p w14:paraId="1628211F" w14:textId="77777777" w:rsidR="0073509D" w:rsidDel="00C86395" w:rsidRDefault="0073509D" w:rsidP="004C1C25">
      <w:pPr>
        <w:pStyle w:val="TOC2"/>
        <w:rPr>
          <w:del w:id="243" w:author="Peter Dobson" w:date="2017-03-30T11:38:00Z"/>
          <w:rFonts w:eastAsiaTheme="minorEastAsia"/>
          <w:color w:val="auto"/>
          <w:sz w:val="24"/>
          <w:szCs w:val="24"/>
          <w:lang w:val="en-US"/>
        </w:rPr>
      </w:pPr>
      <w:del w:id="244" w:author="Peter Dobson" w:date="2017-03-30T11:38:00Z">
        <w:r w:rsidRPr="00AA5D4B" w:rsidDel="00C86395">
          <w:delText>5.1.</w:delText>
        </w:r>
        <w:r w:rsidDel="00C86395">
          <w:rPr>
            <w:rFonts w:eastAsiaTheme="minorEastAsia"/>
            <w:color w:val="auto"/>
            <w:sz w:val="24"/>
            <w:szCs w:val="24"/>
            <w:lang w:val="en-US"/>
          </w:rPr>
          <w:tab/>
        </w:r>
        <w:r w:rsidDel="00C86395">
          <w:delText>Computing the Capacity Needed</w:delText>
        </w:r>
        <w:r w:rsidDel="00C86395">
          <w:tab/>
          <w:delText>14</w:delText>
        </w:r>
      </w:del>
    </w:p>
    <w:p w14:paraId="1C8B5B49" w14:textId="77777777" w:rsidR="0073509D" w:rsidDel="00C86395" w:rsidRDefault="0073509D">
      <w:pPr>
        <w:pStyle w:val="TOC3"/>
        <w:tabs>
          <w:tab w:val="left" w:pos="1134"/>
          <w:tab w:val="right" w:leader="dot" w:pos="10195"/>
        </w:tabs>
        <w:rPr>
          <w:del w:id="245" w:author="Peter Dobson" w:date="2017-03-30T11:38:00Z"/>
          <w:rFonts w:eastAsiaTheme="minorEastAsia"/>
          <w:noProof/>
          <w:sz w:val="24"/>
          <w:szCs w:val="24"/>
          <w:lang w:val="en-US"/>
        </w:rPr>
      </w:pPr>
      <w:del w:id="246" w:author="Peter Dobson" w:date="2017-03-30T11:38:00Z">
        <w:r w:rsidRPr="00AA5D4B" w:rsidDel="00C86395">
          <w:rPr>
            <w:noProof/>
          </w:rPr>
          <w:delText>5.1.1.</w:delText>
        </w:r>
        <w:r w:rsidDel="00C86395">
          <w:rPr>
            <w:rFonts w:eastAsiaTheme="minorEastAsia"/>
            <w:noProof/>
            <w:sz w:val="24"/>
            <w:szCs w:val="24"/>
            <w:lang w:val="en-US"/>
          </w:rPr>
          <w:tab/>
        </w:r>
        <w:r w:rsidDel="00C86395">
          <w:rPr>
            <w:noProof/>
          </w:rPr>
          <w:delText>Minimum and Maximum Capacity</w:delText>
        </w:r>
        <w:r w:rsidDel="00C86395">
          <w:rPr>
            <w:noProof/>
          </w:rPr>
          <w:tab/>
          <w:delText>15</w:delText>
        </w:r>
      </w:del>
    </w:p>
    <w:p w14:paraId="2939BBC3" w14:textId="77777777" w:rsidR="0073509D" w:rsidDel="00C86395" w:rsidRDefault="0073509D" w:rsidP="004C1C25">
      <w:pPr>
        <w:pStyle w:val="TOC2"/>
        <w:rPr>
          <w:del w:id="247" w:author="Peter Dobson" w:date="2017-03-30T11:38:00Z"/>
          <w:rFonts w:eastAsiaTheme="minorEastAsia"/>
          <w:color w:val="auto"/>
          <w:sz w:val="24"/>
          <w:szCs w:val="24"/>
          <w:lang w:val="en-US"/>
        </w:rPr>
      </w:pPr>
      <w:del w:id="248" w:author="Peter Dobson" w:date="2017-03-30T11:38:00Z">
        <w:r w:rsidRPr="00AA5D4B" w:rsidDel="00C86395">
          <w:delText>5.2.</w:delText>
        </w:r>
        <w:r w:rsidDel="00C86395">
          <w:rPr>
            <w:rFonts w:eastAsiaTheme="minorEastAsia"/>
            <w:color w:val="auto"/>
            <w:sz w:val="24"/>
            <w:szCs w:val="24"/>
            <w:lang w:val="en-US"/>
          </w:rPr>
          <w:tab/>
        </w:r>
        <w:r w:rsidDel="00C86395">
          <w:delText>Autonomy time</w:delText>
        </w:r>
        <w:r w:rsidDel="00C86395">
          <w:tab/>
          <w:delText>15</w:delText>
        </w:r>
      </w:del>
    </w:p>
    <w:p w14:paraId="26E5032E" w14:textId="77777777" w:rsidR="0073509D" w:rsidDel="00C86395" w:rsidRDefault="0073509D" w:rsidP="004C1C25">
      <w:pPr>
        <w:pStyle w:val="TOC2"/>
        <w:rPr>
          <w:del w:id="249" w:author="Peter Dobson" w:date="2017-03-30T11:38:00Z"/>
          <w:rFonts w:eastAsiaTheme="minorEastAsia"/>
          <w:color w:val="auto"/>
          <w:sz w:val="24"/>
          <w:szCs w:val="24"/>
          <w:lang w:val="en-US"/>
        </w:rPr>
      </w:pPr>
      <w:del w:id="250" w:author="Peter Dobson" w:date="2017-03-30T11:38:00Z">
        <w:r w:rsidRPr="00AA5D4B" w:rsidDel="00C86395">
          <w:delText>5.3.</w:delText>
        </w:r>
        <w:r w:rsidDel="00C86395">
          <w:rPr>
            <w:rFonts w:eastAsiaTheme="minorEastAsia"/>
            <w:color w:val="auto"/>
            <w:sz w:val="24"/>
            <w:szCs w:val="24"/>
            <w:lang w:val="en-US"/>
          </w:rPr>
          <w:tab/>
        </w:r>
        <w:r w:rsidDel="00C86395">
          <w:delText>Typical charge and discharge currents</w:delText>
        </w:r>
        <w:r w:rsidDel="00C86395">
          <w:tab/>
          <w:delText>15</w:delText>
        </w:r>
      </w:del>
    </w:p>
    <w:p w14:paraId="3AB7BF4C" w14:textId="77777777" w:rsidR="0073509D" w:rsidDel="00C86395" w:rsidRDefault="0073509D" w:rsidP="004C1C25">
      <w:pPr>
        <w:pStyle w:val="TOC2"/>
        <w:rPr>
          <w:del w:id="251" w:author="Peter Dobson" w:date="2017-03-30T11:38:00Z"/>
          <w:rFonts w:eastAsiaTheme="minorEastAsia"/>
          <w:color w:val="auto"/>
          <w:sz w:val="24"/>
          <w:szCs w:val="24"/>
          <w:lang w:val="en-US"/>
        </w:rPr>
      </w:pPr>
      <w:del w:id="252" w:author="Peter Dobson" w:date="2017-03-30T11:38:00Z">
        <w:r w:rsidRPr="00AA5D4B" w:rsidDel="00C86395">
          <w:delText>5.4.</w:delText>
        </w:r>
        <w:r w:rsidDel="00C86395">
          <w:rPr>
            <w:rFonts w:eastAsiaTheme="minorEastAsia"/>
            <w:color w:val="auto"/>
            <w:sz w:val="24"/>
            <w:szCs w:val="24"/>
            <w:lang w:val="en-US"/>
          </w:rPr>
          <w:tab/>
        </w:r>
        <w:r w:rsidDel="00C86395">
          <w:delText>Daily cycle</w:delText>
        </w:r>
        <w:r w:rsidDel="00C86395">
          <w:tab/>
          <w:delText>16</w:delText>
        </w:r>
      </w:del>
    </w:p>
    <w:p w14:paraId="36329A4E" w14:textId="77777777" w:rsidR="0073509D" w:rsidDel="00C86395" w:rsidRDefault="0073509D" w:rsidP="004C1C25">
      <w:pPr>
        <w:pStyle w:val="TOC2"/>
        <w:rPr>
          <w:del w:id="253" w:author="Peter Dobson" w:date="2017-03-30T11:38:00Z"/>
          <w:rFonts w:eastAsiaTheme="minorEastAsia"/>
          <w:color w:val="auto"/>
          <w:sz w:val="24"/>
          <w:szCs w:val="24"/>
          <w:lang w:val="en-US"/>
        </w:rPr>
      </w:pPr>
      <w:del w:id="254" w:author="Peter Dobson" w:date="2017-03-30T11:38:00Z">
        <w:r w:rsidRPr="00AA5D4B" w:rsidDel="00C86395">
          <w:delText>5.5.</w:delText>
        </w:r>
        <w:r w:rsidDel="00C86395">
          <w:rPr>
            <w:rFonts w:eastAsiaTheme="minorEastAsia"/>
            <w:color w:val="auto"/>
            <w:sz w:val="24"/>
            <w:szCs w:val="24"/>
            <w:lang w:val="en-US"/>
          </w:rPr>
          <w:tab/>
        </w:r>
        <w:r w:rsidDel="00C86395">
          <w:delText>Seasonal cycle</w:delText>
        </w:r>
        <w:r w:rsidDel="00C86395">
          <w:tab/>
          <w:delText>16</w:delText>
        </w:r>
      </w:del>
    </w:p>
    <w:p w14:paraId="4E56780E" w14:textId="77777777" w:rsidR="0073509D" w:rsidDel="00C86395" w:rsidRDefault="0073509D" w:rsidP="004C1C25">
      <w:pPr>
        <w:pStyle w:val="TOC2"/>
        <w:rPr>
          <w:del w:id="255" w:author="Peter Dobson" w:date="2017-03-30T11:38:00Z"/>
          <w:rFonts w:eastAsiaTheme="minorEastAsia"/>
          <w:color w:val="auto"/>
          <w:sz w:val="24"/>
          <w:szCs w:val="24"/>
          <w:lang w:val="en-US"/>
        </w:rPr>
      </w:pPr>
      <w:del w:id="256" w:author="Peter Dobson" w:date="2017-03-30T11:38:00Z">
        <w:r w:rsidRPr="00AA5D4B" w:rsidDel="00C86395">
          <w:delText>5.6.</w:delText>
        </w:r>
        <w:r w:rsidDel="00C86395">
          <w:rPr>
            <w:rFonts w:eastAsiaTheme="minorEastAsia"/>
            <w:color w:val="auto"/>
            <w:sz w:val="24"/>
            <w:szCs w:val="24"/>
            <w:lang w:val="en-US"/>
          </w:rPr>
          <w:tab/>
        </w:r>
        <w:r w:rsidDel="00C86395">
          <w:delText>Period of high state of charge</w:delText>
        </w:r>
        <w:r w:rsidDel="00C86395">
          <w:tab/>
          <w:delText>16</w:delText>
        </w:r>
      </w:del>
    </w:p>
    <w:p w14:paraId="66488321" w14:textId="77777777" w:rsidR="0073509D" w:rsidDel="00C86395" w:rsidRDefault="0073509D" w:rsidP="004C1C25">
      <w:pPr>
        <w:pStyle w:val="TOC2"/>
        <w:rPr>
          <w:del w:id="257" w:author="Peter Dobson" w:date="2017-03-30T11:38:00Z"/>
          <w:rFonts w:eastAsiaTheme="minorEastAsia"/>
          <w:color w:val="auto"/>
          <w:sz w:val="24"/>
          <w:szCs w:val="24"/>
          <w:lang w:val="en-US"/>
        </w:rPr>
      </w:pPr>
      <w:del w:id="258" w:author="Peter Dobson" w:date="2017-03-30T11:38:00Z">
        <w:r w:rsidRPr="00AA5D4B" w:rsidDel="00C86395">
          <w:delText>5.7.</w:delText>
        </w:r>
        <w:r w:rsidDel="00C86395">
          <w:rPr>
            <w:rFonts w:eastAsiaTheme="minorEastAsia"/>
            <w:color w:val="auto"/>
            <w:sz w:val="24"/>
            <w:szCs w:val="24"/>
            <w:lang w:val="en-US"/>
          </w:rPr>
          <w:tab/>
        </w:r>
        <w:r w:rsidDel="00C86395">
          <w:delText>Period of sustained low state of charge</w:delText>
        </w:r>
        <w:r w:rsidDel="00C86395">
          <w:tab/>
          <w:delText>16</w:delText>
        </w:r>
      </w:del>
    </w:p>
    <w:p w14:paraId="06DB8539" w14:textId="77777777" w:rsidR="0073509D" w:rsidDel="00C86395" w:rsidRDefault="0073509D" w:rsidP="004C1C25">
      <w:pPr>
        <w:pStyle w:val="TOC2"/>
        <w:rPr>
          <w:del w:id="259" w:author="Peter Dobson" w:date="2017-03-30T11:38:00Z"/>
          <w:rFonts w:eastAsiaTheme="minorEastAsia"/>
          <w:color w:val="auto"/>
          <w:sz w:val="24"/>
          <w:szCs w:val="24"/>
          <w:lang w:val="en-US"/>
        </w:rPr>
      </w:pPr>
      <w:del w:id="260" w:author="Peter Dobson" w:date="2017-03-30T11:38:00Z">
        <w:r w:rsidRPr="00AA5D4B" w:rsidDel="00C86395">
          <w:delText>5.8.</w:delText>
        </w:r>
        <w:r w:rsidDel="00C86395">
          <w:rPr>
            <w:rFonts w:eastAsiaTheme="minorEastAsia"/>
            <w:color w:val="auto"/>
            <w:sz w:val="24"/>
            <w:szCs w:val="24"/>
            <w:lang w:val="en-US"/>
          </w:rPr>
          <w:tab/>
        </w:r>
        <w:r w:rsidDel="00C86395">
          <w:delText>Electrolyte stratification</w:delText>
        </w:r>
        <w:r w:rsidDel="00C86395">
          <w:tab/>
          <w:delText>17</w:delText>
        </w:r>
      </w:del>
    </w:p>
    <w:p w14:paraId="2E929554" w14:textId="77777777" w:rsidR="0073509D" w:rsidDel="00C86395" w:rsidRDefault="0073509D" w:rsidP="004C1C25">
      <w:pPr>
        <w:pStyle w:val="TOC2"/>
        <w:rPr>
          <w:del w:id="261" w:author="Peter Dobson" w:date="2017-03-30T11:38:00Z"/>
          <w:rFonts w:eastAsiaTheme="minorEastAsia"/>
          <w:color w:val="auto"/>
          <w:sz w:val="24"/>
          <w:szCs w:val="24"/>
          <w:lang w:val="en-US"/>
        </w:rPr>
      </w:pPr>
      <w:del w:id="262" w:author="Peter Dobson" w:date="2017-03-30T11:38:00Z">
        <w:r w:rsidRPr="00AA5D4B" w:rsidDel="00C86395">
          <w:delText>5.9.</w:delText>
        </w:r>
        <w:r w:rsidDel="00C86395">
          <w:rPr>
            <w:rFonts w:eastAsiaTheme="minorEastAsia"/>
            <w:color w:val="auto"/>
            <w:sz w:val="24"/>
            <w:szCs w:val="24"/>
            <w:lang w:val="en-US"/>
          </w:rPr>
          <w:tab/>
        </w:r>
        <w:r w:rsidDel="00C86395">
          <w:delText>Transportation</w:delText>
        </w:r>
        <w:r w:rsidDel="00C86395">
          <w:tab/>
          <w:delText>17</w:delText>
        </w:r>
      </w:del>
    </w:p>
    <w:p w14:paraId="48778524" w14:textId="77777777" w:rsidR="0073509D" w:rsidDel="00C86395" w:rsidRDefault="0073509D" w:rsidP="004C1C25">
      <w:pPr>
        <w:pStyle w:val="TOC2"/>
        <w:rPr>
          <w:del w:id="263" w:author="Peter Dobson" w:date="2017-03-30T11:38:00Z"/>
          <w:rFonts w:eastAsiaTheme="minorEastAsia"/>
          <w:color w:val="auto"/>
          <w:sz w:val="24"/>
          <w:szCs w:val="24"/>
          <w:lang w:val="en-US"/>
        </w:rPr>
      </w:pPr>
      <w:del w:id="264" w:author="Peter Dobson" w:date="2017-03-30T11:38:00Z">
        <w:r w:rsidRPr="00AA5D4B" w:rsidDel="00C86395">
          <w:delText>5.10.</w:delText>
        </w:r>
        <w:r w:rsidDel="00C86395">
          <w:rPr>
            <w:rFonts w:eastAsiaTheme="minorEastAsia"/>
            <w:color w:val="auto"/>
            <w:sz w:val="24"/>
            <w:szCs w:val="24"/>
            <w:lang w:val="en-US"/>
          </w:rPr>
          <w:tab/>
        </w:r>
        <w:r w:rsidDel="00C86395">
          <w:delText>Weight</w:delText>
        </w:r>
        <w:r w:rsidDel="00C86395">
          <w:tab/>
          <w:delText>17</w:delText>
        </w:r>
      </w:del>
    </w:p>
    <w:p w14:paraId="2C3B96D0" w14:textId="77777777" w:rsidR="0073509D" w:rsidDel="00C86395" w:rsidRDefault="0073509D" w:rsidP="004C1C25">
      <w:pPr>
        <w:pStyle w:val="TOC2"/>
        <w:rPr>
          <w:del w:id="265" w:author="Peter Dobson" w:date="2017-03-30T11:38:00Z"/>
          <w:rFonts w:eastAsiaTheme="minorEastAsia"/>
          <w:color w:val="auto"/>
          <w:sz w:val="24"/>
          <w:szCs w:val="24"/>
          <w:lang w:val="en-US"/>
        </w:rPr>
      </w:pPr>
      <w:del w:id="266" w:author="Peter Dobson" w:date="2017-03-30T11:38:00Z">
        <w:r w:rsidRPr="00AA5D4B" w:rsidDel="00C86395">
          <w:delText>5.11.</w:delText>
        </w:r>
        <w:r w:rsidDel="00C86395">
          <w:rPr>
            <w:rFonts w:eastAsiaTheme="minorEastAsia"/>
            <w:color w:val="auto"/>
            <w:sz w:val="24"/>
            <w:szCs w:val="24"/>
            <w:lang w:val="en-US"/>
          </w:rPr>
          <w:tab/>
        </w:r>
        <w:r w:rsidDel="00C86395">
          <w:delText>Storage</w:delText>
        </w:r>
        <w:r w:rsidDel="00C86395">
          <w:tab/>
          <w:delText>17</w:delText>
        </w:r>
      </w:del>
    </w:p>
    <w:p w14:paraId="05157026" w14:textId="77777777" w:rsidR="0073509D" w:rsidDel="00C86395" w:rsidRDefault="0073509D" w:rsidP="004C1C25">
      <w:pPr>
        <w:pStyle w:val="TOC2"/>
        <w:rPr>
          <w:del w:id="267" w:author="Peter Dobson" w:date="2017-03-30T11:38:00Z"/>
          <w:rFonts w:eastAsiaTheme="minorEastAsia"/>
          <w:color w:val="auto"/>
          <w:sz w:val="24"/>
          <w:szCs w:val="24"/>
          <w:lang w:val="en-US"/>
        </w:rPr>
      </w:pPr>
      <w:del w:id="268" w:author="Peter Dobson" w:date="2017-03-30T11:38:00Z">
        <w:r w:rsidRPr="00AA5D4B" w:rsidDel="00C86395">
          <w:delText>5.12.</w:delText>
        </w:r>
        <w:r w:rsidDel="00C86395">
          <w:rPr>
            <w:rFonts w:eastAsiaTheme="minorEastAsia"/>
            <w:color w:val="auto"/>
            <w:sz w:val="24"/>
            <w:szCs w:val="24"/>
            <w:lang w:val="en-US"/>
          </w:rPr>
          <w:tab/>
        </w:r>
        <w:r w:rsidDel="00C86395">
          <w:delText>Operating temperature</w:delText>
        </w:r>
        <w:r w:rsidDel="00C86395">
          <w:tab/>
          <w:delText>17</w:delText>
        </w:r>
      </w:del>
    </w:p>
    <w:p w14:paraId="227C1954" w14:textId="77777777" w:rsidR="0073509D" w:rsidDel="00C86395" w:rsidRDefault="0073509D" w:rsidP="004C1C25">
      <w:pPr>
        <w:pStyle w:val="TOC2"/>
        <w:rPr>
          <w:del w:id="269" w:author="Peter Dobson" w:date="2017-03-30T11:38:00Z"/>
          <w:rFonts w:eastAsiaTheme="minorEastAsia"/>
          <w:color w:val="auto"/>
          <w:sz w:val="24"/>
          <w:szCs w:val="24"/>
          <w:lang w:val="en-US"/>
        </w:rPr>
      </w:pPr>
      <w:del w:id="270" w:author="Peter Dobson" w:date="2017-03-30T11:38:00Z">
        <w:r w:rsidRPr="00AA5D4B" w:rsidDel="00C86395">
          <w:delText>5.13.</w:delText>
        </w:r>
        <w:r w:rsidDel="00C86395">
          <w:rPr>
            <w:rFonts w:eastAsiaTheme="minorEastAsia"/>
            <w:color w:val="auto"/>
            <w:sz w:val="24"/>
            <w:szCs w:val="24"/>
            <w:lang w:val="en-US"/>
          </w:rPr>
          <w:tab/>
        </w:r>
        <w:r w:rsidDel="00C86395">
          <w:delText>Physical protection</w:delText>
        </w:r>
        <w:r w:rsidDel="00C86395">
          <w:tab/>
          <w:delText>17</w:delText>
        </w:r>
      </w:del>
    </w:p>
    <w:p w14:paraId="0DE475D9" w14:textId="77777777" w:rsidR="0073509D" w:rsidDel="00C86395" w:rsidRDefault="0073509D" w:rsidP="004C1C25">
      <w:pPr>
        <w:pStyle w:val="TOC2"/>
        <w:rPr>
          <w:del w:id="271" w:author="Peter Dobson" w:date="2017-03-30T11:38:00Z"/>
          <w:rFonts w:eastAsiaTheme="minorEastAsia"/>
          <w:color w:val="auto"/>
          <w:sz w:val="24"/>
          <w:szCs w:val="24"/>
          <w:lang w:val="en-US"/>
        </w:rPr>
      </w:pPr>
      <w:del w:id="272" w:author="Peter Dobson" w:date="2017-03-30T11:38:00Z">
        <w:r w:rsidRPr="00AA5D4B" w:rsidDel="00C86395">
          <w:delText>5.14.</w:delText>
        </w:r>
        <w:r w:rsidDel="00C86395">
          <w:rPr>
            <w:rFonts w:eastAsiaTheme="minorEastAsia"/>
            <w:color w:val="auto"/>
            <w:sz w:val="24"/>
            <w:szCs w:val="24"/>
            <w:lang w:val="en-US"/>
          </w:rPr>
          <w:tab/>
        </w:r>
        <w:r w:rsidDel="00C86395">
          <w:delText>Capacity</w:delText>
        </w:r>
        <w:r w:rsidDel="00C86395">
          <w:tab/>
          <w:delText>18</w:delText>
        </w:r>
      </w:del>
    </w:p>
    <w:p w14:paraId="1089C081" w14:textId="77777777" w:rsidR="0073509D" w:rsidDel="00C86395" w:rsidRDefault="0073509D" w:rsidP="004C1C25">
      <w:pPr>
        <w:pStyle w:val="TOC2"/>
        <w:rPr>
          <w:del w:id="273" w:author="Peter Dobson" w:date="2017-03-30T11:38:00Z"/>
          <w:rFonts w:eastAsiaTheme="minorEastAsia"/>
          <w:color w:val="auto"/>
          <w:sz w:val="24"/>
          <w:szCs w:val="24"/>
          <w:lang w:val="en-US"/>
        </w:rPr>
      </w:pPr>
      <w:del w:id="274" w:author="Peter Dobson" w:date="2017-03-30T11:38:00Z">
        <w:r w:rsidRPr="00AA5D4B" w:rsidDel="00C86395">
          <w:delText>5.15.</w:delText>
        </w:r>
        <w:r w:rsidDel="00C86395">
          <w:rPr>
            <w:rFonts w:eastAsiaTheme="minorEastAsia"/>
            <w:color w:val="auto"/>
            <w:sz w:val="24"/>
            <w:szCs w:val="24"/>
            <w:lang w:val="en-US"/>
          </w:rPr>
          <w:tab/>
        </w:r>
        <w:r w:rsidDel="00C86395">
          <w:delText>Cycle Life</w:delText>
        </w:r>
        <w:r w:rsidDel="00C86395">
          <w:tab/>
          <w:delText>18</w:delText>
        </w:r>
      </w:del>
    </w:p>
    <w:p w14:paraId="0FAAD0F6" w14:textId="77777777" w:rsidR="0073509D" w:rsidDel="00C86395" w:rsidRDefault="0073509D" w:rsidP="004C1C25">
      <w:pPr>
        <w:pStyle w:val="TOC2"/>
        <w:rPr>
          <w:del w:id="275" w:author="Peter Dobson" w:date="2017-03-30T11:38:00Z"/>
          <w:rFonts w:eastAsiaTheme="minorEastAsia"/>
          <w:color w:val="auto"/>
          <w:sz w:val="24"/>
          <w:szCs w:val="24"/>
          <w:lang w:val="en-US"/>
        </w:rPr>
      </w:pPr>
      <w:del w:id="276" w:author="Peter Dobson" w:date="2017-03-30T11:38:00Z">
        <w:r w:rsidRPr="00AA5D4B" w:rsidDel="00C86395">
          <w:delText>5.16.</w:delText>
        </w:r>
        <w:r w:rsidDel="00C86395">
          <w:rPr>
            <w:rFonts w:eastAsiaTheme="minorEastAsia"/>
            <w:color w:val="auto"/>
            <w:sz w:val="24"/>
            <w:szCs w:val="24"/>
            <w:lang w:val="en-US"/>
          </w:rPr>
          <w:tab/>
        </w:r>
        <w:r w:rsidDel="00C86395">
          <w:delText>Design Life</w:delText>
        </w:r>
        <w:r w:rsidDel="00C86395">
          <w:tab/>
          <w:delText>18</w:delText>
        </w:r>
      </w:del>
    </w:p>
    <w:p w14:paraId="271F1468" w14:textId="77777777" w:rsidR="0073509D" w:rsidDel="00C86395" w:rsidRDefault="0073509D" w:rsidP="004C1C25">
      <w:pPr>
        <w:pStyle w:val="TOC2"/>
        <w:rPr>
          <w:del w:id="277" w:author="Peter Dobson" w:date="2017-03-30T11:38:00Z"/>
          <w:rFonts w:eastAsiaTheme="minorEastAsia"/>
          <w:color w:val="auto"/>
          <w:sz w:val="24"/>
          <w:szCs w:val="24"/>
          <w:lang w:val="en-US"/>
        </w:rPr>
      </w:pPr>
      <w:del w:id="278" w:author="Peter Dobson" w:date="2017-03-30T11:38:00Z">
        <w:r w:rsidRPr="00AA5D4B" w:rsidDel="00C86395">
          <w:delText>5.17.</w:delText>
        </w:r>
        <w:r w:rsidDel="00C86395">
          <w:rPr>
            <w:rFonts w:eastAsiaTheme="minorEastAsia"/>
            <w:color w:val="auto"/>
            <w:sz w:val="24"/>
            <w:szCs w:val="24"/>
            <w:lang w:val="en-US"/>
          </w:rPr>
          <w:tab/>
        </w:r>
        <w:r w:rsidDel="00C86395">
          <w:delText>Charge control</w:delText>
        </w:r>
        <w:r w:rsidDel="00C86395">
          <w:tab/>
          <w:delText>18</w:delText>
        </w:r>
      </w:del>
    </w:p>
    <w:p w14:paraId="6E5EA59B" w14:textId="77777777" w:rsidR="0073509D" w:rsidDel="00C86395" w:rsidRDefault="0073509D" w:rsidP="004C1C25">
      <w:pPr>
        <w:pStyle w:val="TOC2"/>
        <w:rPr>
          <w:del w:id="279" w:author="Peter Dobson" w:date="2017-03-30T11:38:00Z"/>
          <w:rFonts w:eastAsiaTheme="minorEastAsia"/>
          <w:color w:val="auto"/>
          <w:sz w:val="24"/>
          <w:szCs w:val="24"/>
          <w:lang w:val="en-US"/>
        </w:rPr>
      </w:pPr>
      <w:del w:id="280" w:author="Peter Dobson" w:date="2017-03-30T11:38:00Z">
        <w:r w:rsidRPr="00AA5D4B" w:rsidDel="00C86395">
          <w:delText>5.18.</w:delText>
        </w:r>
        <w:r w:rsidDel="00C86395">
          <w:rPr>
            <w:rFonts w:eastAsiaTheme="minorEastAsia"/>
            <w:color w:val="auto"/>
            <w:sz w:val="24"/>
            <w:szCs w:val="24"/>
            <w:lang w:val="en-US"/>
          </w:rPr>
          <w:tab/>
        </w:r>
        <w:r w:rsidDel="00C86395">
          <w:delText>Charging Parameters</w:delText>
        </w:r>
        <w:r w:rsidDel="00C86395">
          <w:tab/>
          <w:delText>19</w:delText>
        </w:r>
      </w:del>
    </w:p>
    <w:p w14:paraId="4004249E" w14:textId="77777777" w:rsidR="0073509D" w:rsidDel="00C86395" w:rsidRDefault="0073509D" w:rsidP="004C1C25">
      <w:pPr>
        <w:pStyle w:val="TOC2"/>
        <w:rPr>
          <w:del w:id="281" w:author="Peter Dobson" w:date="2017-03-30T11:38:00Z"/>
          <w:rFonts w:eastAsiaTheme="minorEastAsia"/>
          <w:color w:val="auto"/>
          <w:sz w:val="24"/>
          <w:szCs w:val="24"/>
          <w:lang w:val="en-US"/>
        </w:rPr>
      </w:pPr>
      <w:del w:id="282" w:author="Peter Dobson" w:date="2017-03-30T11:38:00Z">
        <w:r w:rsidRPr="00AA5D4B" w:rsidDel="00C86395">
          <w:delText>5.19.</w:delText>
        </w:r>
        <w:r w:rsidDel="00C86395">
          <w:rPr>
            <w:rFonts w:eastAsiaTheme="minorEastAsia"/>
            <w:color w:val="auto"/>
            <w:sz w:val="24"/>
            <w:szCs w:val="24"/>
            <w:lang w:val="en-US"/>
          </w:rPr>
          <w:tab/>
        </w:r>
        <w:r w:rsidDel="00C86395">
          <w:delText>Remote Monitoring of Battery Condition</w:delText>
        </w:r>
        <w:r w:rsidDel="00C86395">
          <w:tab/>
          <w:delText>19</w:delText>
        </w:r>
      </w:del>
    </w:p>
    <w:p w14:paraId="79FD9E3B" w14:textId="77777777" w:rsidR="0073509D" w:rsidDel="00C86395" w:rsidRDefault="0073509D" w:rsidP="004C1C25">
      <w:pPr>
        <w:pStyle w:val="TOC2"/>
        <w:rPr>
          <w:del w:id="283" w:author="Peter Dobson" w:date="2017-03-30T11:38:00Z"/>
          <w:rFonts w:eastAsiaTheme="minorEastAsia"/>
          <w:color w:val="auto"/>
          <w:sz w:val="24"/>
          <w:szCs w:val="24"/>
          <w:lang w:val="en-US"/>
        </w:rPr>
      </w:pPr>
      <w:del w:id="284" w:author="Peter Dobson" w:date="2017-03-30T11:38:00Z">
        <w:r w:rsidRPr="00AA5D4B" w:rsidDel="00C86395">
          <w:delText>5.20.</w:delText>
        </w:r>
        <w:r w:rsidDel="00C86395">
          <w:rPr>
            <w:rFonts w:eastAsiaTheme="minorEastAsia"/>
            <w:color w:val="auto"/>
            <w:sz w:val="24"/>
            <w:szCs w:val="24"/>
            <w:lang w:val="en-US"/>
          </w:rPr>
          <w:tab/>
        </w:r>
        <w:r w:rsidDel="00C86395">
          <w:delText>Blocking Diodes</w:delText>
        </w:r>
        <w:r w:rsidDel="00C86395">
          <w:tab/>
          <w:delText>20</w:delText>
        </w:r>
      </w:del>
    </w:p>
    <w:p w14:paraId="11AC3FAA" w14:textId="77777777" w:rsidR="0073509D" w:rsidDel="00C86395" w:rsidRDefault="0073509D" w:rsidP="004C1C25">
      <w:pPr>
        <w:pStyle w:val="TOC2"/>
        <w:rPr>
          <w:del w:id="285" w:author="Peter Dobson" w:date="2017-03-30T11:38:00Z"/>
          <w:rFonts w:eastAsiaTheme="minorEastAsia"/>
          <w:color w:val="auto"/>
          <w:sz w:val="24"/>
          <w:szCs w:val="24"/>
          <w:lang w:val="en-US"/>
        </w:rPr>
      </w:pPr>
      <w:del w:id="286" w:author="Peter Dobson" w:date="2017-03-30T11:38:00Z">
        <w:r w:rsidRPr="00AA5D4B" w:rsidDel="00C86395">
          <w:delText>5.21.</w:delText>
        </w:r>
        <w:r w:rsidDel="00C86395">
          <w:rPr>
            <w:rFonts w:eastAsiaTheme="minorEastAsia"/>
            <w:color w:val="auto"/>
            <w:sz w:val="24"/>
            <w:szCs w:val="24"/>
            <w:lang w:val="en-US"/>
          </w:rPr>
          <w:tab/>
        </w:r>
        <w:r w:rsidDel="00C86395">
          <w:delText>Charge retention</w:delText>
        </w:r>
        <w:r w:rsidDel="00C86395">
          <w:tab/>
          <w:delText>20</w:delText>
        </w:r>
      </w:del>
    </w:p>
    <w:p w14:paraId="1813048C" w14:textId="77777777" w:rsidR="0073509D" w:rsidDel="00C86395" w:rsidRDefault="0073509D" w:rsidP="004C1C25">
      <w:pPr>
        <w:pStyle w:val="TOC2"/>
        <w:rPr>
          <w:del w:id="287" w:author="Peter Dobson" w:date="2017-03-30T11:38:00Z"/>
          <w:rFonts w:eastAsiaTheme="minorEastAsia"/>
          <w:color w:val="auto"/>
          <w:sz w:val="24"/>
          <w:szCs w:val="24"/>
          <w:lang w:val="en-US"/>
        </w:rPr>
      </w:pPr>
      <w:del w:id="288" w:author="Peter Dobson" w:date="2017-03-30T11:38:00Z">
        <w:r w:rsidRPr="00AA5D4B" w:rsidDel="00C86395">
          <w:delText>5.22.</w:delText>
        </w:r>
        <w:r w:rsidDel="00C86395">
          <w:rPr>
            <w:rFonts w:eastAsiaTheme="minorEastAsia"/>
            <w:color w:val="auto"/>
            <w:sz w:val="24"/>
            <w:szCs w:val="24"/>
            <w:lang w:val="en-US"/>
          </w:rPr>
          <w:tab/>
        </w:r>
        <w:r w:rsidDel="00C86395">
          <w:delText>Over discharge protection</w:delText>
        </w:r>
        <w:r w:rsidDel="00C86395">
          <w:tab/>
          <w:delText>20</w:delText>
        </w:r>
      </w:del>
    </w:p>
    <w:p w14:paraId="2CA233A5" w14:textId="77777777" w:rsidR="0073509D" w:rsidDel="00C86395" w:rsidRDefault="0073509D" w:rsidP="004C1C25">
      <w:pPr>
        <w:pStyle w:val="TOC2"/>
        <w:rPr>
          <w:del w:id="289" w:author="Peter Dobson" w:date="2017-03-30T11:38:00Z"/>
          <w:rFonts w:eastAsiaTheme="minorEastAsia"/>
          <w:color w:val="auto"/>
          <w:sz w:val="24"/>
          <w:szCs w:val="24"/>
          <w:lang w:val="en-US"/>
        </w:rPr>
      </w:pPr>
      <w:del w:id="290" w:author="Peter Dobson" w:date="2017-03-30T11:38:00Z">
        <w:r w:rsidRPr="00AA5D4B" w:rsidDel="00C86395">
          <w:delText>5.23.</w:delText>
        </w:r>
        <w:r w:rsidDel="00C86395">
          <w:rPr>
            <w:rFonts w:eastAsiaTheme="minorEastAsia"/>
            <w:color w:val="auto"/>
            <w:sz w:val="24"/>
            <w:szCs w:val="24"/>
            <w:lang w:val="en-US"/>
          </w:rPr>
          <w:tab/>
        </w:r>
        <w:r w:rsidDel="00C86395">
          <w:delText>Batteries on Buoys</w:delText>
        </w:r>
        <w:r w:rsidDel="00C86395">
          <w:tab/>
          <w:delText>20</w:delText>
        </w:r>
      </w:del>
    </w:p>
    <w:p w14:paraId="65A4110A" w14:textId="77777777" w:rsidR="0073509D" w:rsidDel="00C86395" w:rsidRDefault="0073509D" w:rsidP="004C1C25">
      <w:pPr>
        <w:pStyle w:val="TOC2"/>
        <w:rPr>
          <w:del w:id="291" w:author="Peter Dobson" w:date="2017-03-30T11:38:00Z"/>
          <w:rFonts w:eastAsiaTheme="minorEastAsia"/>
          <w:color w:val="auto"/>
          <w:sz w:val="24"/>
          <w:szCs w:val="24"/>
          <w:lang w:val="en-US"/>
        </w:rPr>
      </w:pPr>
      <w:del w:id="292" w:author="Peter Dobson" w:date="2017-03-30T11:38:00Z">
        <w:r w:rsidRPr="00AA5D4B" w:rsidDel="00C86395">
          <w:lastRenderedPageBreak/>
          <w:delText>5.24.</w:delText>
        </w:r>
        <w:r w:rsidDel="00C86395">
          <w:rPr>
            <w:rFonts w:eastAsiaTheme="minorEastAsia"/>
            <w:color w:val="auto"/>
            <w:sz w:val="24"/>
            <w:szCs w:val="24"/>
            <w:lang w:val="en-US"/>
          </w:rPr>
          <w:tab/>
        </w:r>
        <w:r w:rsidDel="00C86395">
          <w:delText>Advances in Technology</w:delText>
        </w:r>
        <w:r w:rsidDel="00C86395">
          <w:tab/>
          <w:delText>20</w:delText>
        </w:r>
      </w:del>
    </w:p>
    <w:p w14:paraId="622E8D24" w14:textId="77777777" w:rsidR="0073509D" w:rsidDel="00C86395" w:rsidRDefault="0073509D" w:rsidP="004C1C25">
      <w:pPr>
        <w:pStyle w:val="TOC2"/>
        <w:rPr>
          <w:del w:id="293" w:author="Peter Dobson" w:date="2017-03-30T11:38:00Z"/>
          <w:rFonts w:eastAsiaTheme="minorEastAsia"/>
          <w:color w:val="auto"/>
          <w:sz w:val="24"/>
          <w:szCs w:val="24"/>
          <w:lang w:val="en-US"/>
        </w:rPr>
      </w:pPr>
      <w:del w:id="294" w:author="Peter Dobson" w:date="2017-03-30T11:38:00Z">
        <w:r w:rsidRPr="00AA5D4B" w:rsidDel="00C86395">
          <w:delText>5.25.</w:delText>
        </w:r>
        <w:r w:rsidDel="00C86395">
          <w:rPr>
            <w:rFonts w:eastAsiaTheme="minorEastAsia"/>
            <w:color w:val="auto"/>
            <w:sz w:val="24"/>
            <w:szCs w:val="24"/>
            <w:lang w:val="en-US"/>
          </w:rPr>
          <w:tab/>
        </w:r>
        <w:r w:rsidDel="00C86395">
          <w:delText>Quality Versus Price</w:delText>
        </w:r>
        <w:r w:rsidDel="00C86395">
          <w:tab/>
          <w:delText>20</w:delText>
        </w:r>
      </w:del>
    </w:p>
    <w:p w14:paraId="2EE9761F" w14:textId="77777777" w:rsidR="0073509D" w:rsidDel="00C86395" w:rsidRDefault="0073509D">
      <w:pPr>
        <w:pStyle w:val="TOC1"/>
        <w:rPr>
          <w:del w:id="295" w:author="Peter Dobson" w:date="2017-03-30T11:38:00Z"/>
          <w:rFonts w:eastAsiaTheme="minorEastAsia"/>
          <w:b w:val="0"/>
          <w:color w:val="auto"/>
          <w:sz w:val="24"/>
          <w:szCs w:val="24"/>
          <w:lang w:val="en-US"/>
        </w:rPr>
      </w:pPr>
      <w:del w:id="296" w:author="Peter Dobson" w:date="2017-03-30T11:38:00Z">
        <w:r w:rsidRPr="00AA5D4B" w:rsidDel="00C86395">
          <w:delText>6.</w:delText>
        </w:r>
        <w:r w:rsidDel="00C86395">
          <w:rPr>
            <w:rFonts w:eastAsiaTheme="minorEastAsia"/>
            <w:b w:val="0"/>
            <w:color w:val="auto"/>
            <w:sz w:val="24"/>
            <w:szCs w:val="24"/>
            <w:lang w:val="en-US"/>
          </w:rPr>
          <w:tab/>
        </w:r>
        <w:r w:rsidDel="00C86395">
          <w:delText>SAFE HANDLING OF ENERGY STORAGE SYSTEMS</w:delText>
        </w:r>
        <w:r w:rsidDel="00C86395">
          <w:tab/>
          <w:delText>21</w:delText>
        </w:r>
      </w:del>
    </w:p>
    <w:p w14:paraId="4D654725" w14:textId="77777777" w:rsidR="0073509D" w:rsidDel="00C86395" w:rsidRDefault="0073509D" w:rsidP="004C1C25">
      <w:pPr>
        <w:pStyle w:val="TOC2"/>
        <w:rPr>
          <w:del w:id="297" w:author="Peter Dobson" w:date="2017-03-30T11:38:00Z"/>
          <w:rFonts w:eastAsiaTheme="minorEastAsia"/>
          <w:color w:val="auto"/>
          <w:sz w:val="24"/>
          <w:szCs w:val="24"/>
          <w:lang w:val="en-US"/>
        </w:rPr>
      </w:pPr>
      <w:del w:id="298" w:author="Peter Dobson" w:date="2017-03-30T11:38:00Z">
        <w:r w:rsidRPr="00AA5D4B" w:rsidDel="00C86395">
          <w:delText>6.1.</w:delText>
        </w:r>
        <w:r w:rsidDel="00C86395">
          <w:rPr>
            <w:rFonts w:eastAsiaTheme="minorEastAsia"/>
            <w:color w:val="auto"/>
            <w:sz w:val="24"/>
            <w:szCs w:val="24"/>
            <w:lang w:val="en-US"/>
          </w:rPr>
          <w:tab/>
        </w:r>
        <w:r w:rsidDel="00C86395">
          <w:delText>Battery Safety Issues</w:delText>
        </w:r>
        <w:r w:rsidDel="00C86395">
          <w:tab/>
          <w:delText>21</w:delText>
        </w:r>
      </w:del>
    </w:p>
    <w:p w14:paraId="41674603" w14:textId="77777777" w:rsidR="0073509D" w:rsidDel="00C86395" w:rsidRDefault="0073509D" w:rsidP="004C1C25">
      <w:pPr>
        <w:pStyle w:val="TOC2"/>
        <w:rPr>
          <w:del w:id="299" w:author="Peter Dobson" w:date="2017-03-30T11:38:00Z"/>
          <w:rFonts w:eastAsiaTheme="minorEastAsia"/>
          <w:color w:val="auto"/>
          <w:sz w:val="24"/>
          <w:szCs w:val="24"/>
          <w:lang w:val="en-US"/>
        </w:rPr>
      </w:pPr>
      <w:del w:id="300" w:author="Peter Dobson" w:date="2017-03-30T11:38:00Z">
        <w:r w:rsidRPr="00AA5D4B" w:rsidDel="00C86395">
          <w:delText>6.2.</w:delText>
        </w:r>
        <w:r w:rsidDel="00C86395">
          <w:rPr>
            <w:rFonts w:eastAsiaTheme="minorEastAsia"/>
            <w:color w:val="auto"/>
            <w:sz w:val="24"/>
            <w:szCs w:val="24"/>
            <w:lang w:val="en-US"/>
          </w:rPr>
          <w:tab/>
        </w:r>
        <w:r w:rsidDel="00C86395">
          <w:delText>Installation</w:delText>
        </w:r>
        <w:r w:rsidDel="00C86395">
          <w:tab/>
          <w:delText>21</w:delText>
        </w:r>
      </w:del>
    </w:p>
    <w:p w14:paraId="31F5A653" w14:textId="77777777" w:rsidR="0073509D" w:rsidDel="00C86395" w:rsidRDefault="0073509D" w:rsidP="004C1C25">
      <w:pPr>
        <w:pStyle w:val="TOC2"/>
        <w:rPr>
          <w:del w:id="301" w:author="Peter Dobson" w:date="2017-03-30T11:38:00Z"/>
          <w:rFonts w:eastAsiaTheme="minorEastAsia"/>
          <w:color w:val="auto"/>
          <w:sz w:val="24"/>
          <w:szCs w:val="24"/>
          <w:lang w:val="en-US"/>
        </w:rPr>
      </w:pPr>
      <w:del w:id="302" w:author="Peter Dobson" w:date="2017-03-30T11:38:00Z">
        <w:r w:rsidRPr="00AA5D4B" w:rsidDel="00C86395">
          <w:delText>6.3.</w:delText>
        </w:r>
        <w:r w:rsidDel="00C86395">
          <w:rPr>
            <w:rFonts w:eastAsiaTheme="minorEastAsia"/>
            <w:color w:val="auto"/>
            <w:sz w:val="24"/>
            <w:szCs w:val="24"/>
            <w:lang w:val="en-US"/>
          </w:rPr>
          <w:tab/>
        </w:r>
        <w:r w:rsidDel="00C86395">
          <w:delText>Ventilation</w:delText>
        </w:r>
        <w:r w:rsidDel="00C86395">
          <w:tab/>
          <w:delText>22</w:delText>
        </w:r>
      </w:del>
    </w:p>
    <w:p w14:paraId="37FA91B3" w14:textId="77777777" w:rsidR="0073509D" w:rsidDel="00C86395" w:rsidRDefault="0073509D">
      <w:pPr>
        <w:pStyle w:val="TOC3"/>
        <w:tabs>
          <w:tab w:val="left" w:pos="1134"/>
          <w:tab w:val="right" w:leader="dot" w:pos="10195"/>
        </w:tabs>
        <w:rPr>
          <w:del w:id="303" w:author="Peter Dobson" w:date="2017-03-30T11:38:00Z"/>
          <w:rFonts w:eastAsiaTheme="minorEastAsia"/>
          <w:noProof/>
          <w:sz w:val="24"/>
          <w:szCs w:val="24"/>
          <w:lang w:val="en-US"/>
        </w:rPr>
      </w:pPr>
      <w:del w:id="304" w:author="Peter Dobson" w:date="2017-03-30T11:38:00Z">
        <w:r w:rsidRPr="00AA5D4B" w:rsidDel="00C86395">
          <w:rPr>
            <w:noProof/>
          </w:rPr>
          <w:delText>6.3.1.</w:delText>
        </w:r>
        <w:r w:rsidDel="00C86395">
          <w:rPr>
            <w:rFonts w:eastAsiaTheme="minorEastAsia"/>
            <w:noProof/>
            <w:sz w:val="24"/>
            <w:szCs w:val="24"/>
            <w:lang w:val="en-US"/>
          </w:rPr>
          <w:tab/>
        </w:r>
        <w:r w:rsidDel="00C86395">
          <w:rPr>
            <w:noProof/>
          </w:rPr>
          <w:delText>Buoy Installation</w:delText>
        </w:r>
        <w:r w:rsidDel="00C86395">
          <w:rPr>
            <w:noProof/>
          </w:rPr>
          <w:tab/>
          <w:delText>23</w:delText>
        </w:r>
      </w:del>
    </w:p>
    <w:p w14:paraId="22B447D0" w14:textId="77777777" w:rsidR="0073509D" w:rsidDel="00C86395" w:rsidRDefault="0073509D" w:rsidP="004C1C25">
      <w:pPr>
        <w:pStyle w:val="TOC2"/>
        <w:rPr>
          <w:del w:id="305" w:author="Peter Dobson" w:date="2017-03-30T11:38:00Z"/>
          <w:rFonts w:eastAsiaTheme="minorEastAsia"/>
          <w:color w:val="auto"/>
          <w:sz w:val="24"/>
          <w:szCs w:val="24"/>
          <w:lang w:val="en-US"/>
        </w:rPr>
      </w:pPr>
      <w:del w:id="306" w:author="Peter Dobson" w:date="2017-03-30T11:38:00Z">
        <w:r w:rsidRPr="00AA5D4B" w:rsidDel="00C86395">
          <w:delText>6.4.</w:delText>
        </w:r>
        <w:r w:rsidDel="00C86395">
          <w:rPr>
            <w:rFonts w:eastAsiaTheme="minorEastAsia"/>
            <w:color w:val="auto"/>
            <w:sz w:val="24"/>
            <w:szCs w:val="24"/>
            <w:lang w:val="en-US"/>
          </w:rPr>
          <w:tab/>
        </w:r>
        <w:r w:rsidDel="00C86395">
          <w:delText>Recycling and Disposal</w:delText>
        </w:r>
        <w:r w:rsidDel="00C86395">
          <w:tab/>
          <w:delText>23</w:delText>
        </w:r>
      </w:del>
    </w:p>
    <w:p w14:paraId="7933AA7C" w14:textId="77777777" w:rsidR="0073509D" w:rsidDel="00C86395" w:rsidRDefault="0073509D">
      <w:pPr>
        <w:pStyle w:val="TOC1"/>
        <w:rPr>
          <w:del w:id="307" w:author="Peter Dobson" w:date="2017-03-30T11:38:00Z"/>
          <w:rFonts w:eastAsiaTheme="minorEastAsia"/>
          <w:b w:val="0"/>
          <w:color w:val="auto"/>
          <w:sz w:val="24"/>
          <w:szCs w:val="24"/>
          <w:lang w:val="en-US"/>
        </w:rPr>
      </w:pPr>
      <w:del w:id="308" w:author="Peter Dobson" w:date="2017-03-30T11:38:00Z">
        <w:r w:rsidRPr="00AA5D4B" w:rsidDel="00C86395">
          <w:delText>7.</w:delText>
        </w:r>
        <w:r w:rsidDel="00C86395">
          <w:rPr>
            <w:rFonts w:eastAsiaTheme="minorEastAsia"/>
            <w:b w:val="0"/>
            <w:color w:val="auto"/>
            <w:sz w:val="24"/>
            <w:szCs w:val="24"/>
            <w:lang w:val="en-US"/>
          </w:rPr>
          <w:tab/>
        </w:r>
        <w:r w:rsidDel="00C86395">
          <w:delText>MAINTENANCE PRACTICES</w:delText>
        </w:r>
        <w:r w:rsidDel="00C86395">
          <w:tab/>
          <w:delText>24</w:delText>
        </w:r>
      </w:del>
    </w:p>
    <w:p w14:paraId="4E205287" w14:textId="77777777" w:rsidR="0073509D" w:rsidDel="00C86395" w:rsidRDefault="0073509D" w:rsidP="004C1C25">
      <w:pPr>
        <w:pStyle w:val="TOC2"/>
        <w:rPr>
          <w:del w:id="309" w:author="Peter Dobson" w:date="2017-03-30T11:38:00Z"/>
          <w:rFonts w:eastAsiaTheme="minorEastAsia"/>
          <w:color w:val="auto"/>
          <w:sz w:val="24"/>
          <w:szCs w:val="24"/>
          <w:lang w:val="en-US"/>
        </w:rPr>
      </w:pPr>
      <w:del w:id="310" w:author="Peter Dobson" w:date="2017-03-30T11:38:00Z">
        <w:r w:rsidRPr="00AA5D4B" w:rsidDel="00C86395">
          <w:delText>7.1.</w:delText>
        </w:r>
        <w:r w:rsidDel="00C86395">
          <w:rPr>
            <w:rFonts w:eastAsiaTheme="minorEastAsia"/>
            <w:color w:val="auto"/>
            <w:sz w:val="24"/>
            <w:szCs w:val="24"/>
            <w:lang w:val="en-US"/>
          </w:rPr>
          <w:tab/>
        </w:r>
        <w:r w:rsidDel="00C86395">
          <w:delText>General considerations</w:delText>
        </w:r>
        <w:r w:rsidDel="00C86395">
          <w:tab/>
          <w:delText>24</w:delText>
        </w:r>
      </w:del>
    </w:p>
    <w:p w14:paraId="490AEC12" w14:textId="77777777" w:rsidR="0073509D" w:rsidDel="00C86395" w:rsidRDefault="0073509D" w:rsidP="004C1C25">
      <w:pPr>
        <w:pStyle w:val="TOC2"/>
        <w:rPr>
          <w:del w:id="311" w:author="Peter Dobson" w:date="2017-03-30T11:38:00Z"/>
          <w:rFonts w:eastAsiaTheme="minorEastAsia"/>
          <w:color w:val="auto"/>
          <w:sz w:val="24"/>
          <w:szCs w:val="24"/>
          <w:lang w:val="en-US"/>
        </w:rPr>
      </w:pPr>
      <w:del w:id="312" w:author="Peter Dobson" w:date="2017-03-30T11:38:00Z">
        <w:r w:rsidRPr="00AA5D4B" w:rsidDel="00C86395">
          <w:delText>7.2.</w:delText>
        </w:r>
        <w:r w:rsidDel="00C86395">
          <w:rPr>
            <w:rFonts w:eastAsiaTheme="minorEastAsia"/>
            <w:color w:val="auto"/>
            <w:sz w:val="24"/>
            <w:szCs w:val="24"/>
            <w:lang w:val="en-US"/>
          </w:rPr>
          <w:tab/>
        </w:r>
        <w:r w:rsidDel="00C86395">
          <w:delText>Inspections</w:delText>
        </w:r>
        <w:r w:rsidDel="00C86395">
          <w:tab/>
          <w:delText>24</w:delText>
        </w:r>
      </w:del>
    </w:p>
    <w:p w14:paraId="430F3F03" w14:textId="77777777" w:rsidR="0073509D" w:rsidDel="00C86395" w:rsidRDefault="0073509D">
      <w:pPr>
        <w:pStyle w:val="TOC3"/>
        <w:tabs>
          <w:tab w:val="left" w:pos="1134"/>
          <w:tab w:val="right" w:leader="dot" w:pos="10195"/>
        </w:tabs>
        <w:rPr>
          <w:del w:id="313" w:author="Peter Dobson" w:date="2017-03-30T11:38:00Z"/>
          <w:rFonts w:eastAsiaTheme="minorEastAsia"/>
          <w:noProof/>
          <w:sz w:val="24"/>
          <w:szCs w:val="24"/>
          <w:lang w:val="en-US"/>
        </w:rPr>
      </w:pPr>
      <w:del w:id="314" w:author="Peter Dobson" w:date="2017-03-30T11:38:00Z">
        <w:r w:rsidRPr="00AA5D4B" w:rsidDel="00C86395">
          <w:rPr>
            <w:noProof/>
          </w:rPr>
          <w:delText>7.2.1.</w:delText>
        </w:r>
        <w:r w:rsidDel="00C86395">
          <w:rPr>
            <w:rFonts w:eastAsiaTheme="minorEastAsia"/>
            <w:noProof/>
            <w:sz w:val="24"/>
            <w:szCs w:val="24"/>
            <w:lang w:val="en-US"/>
          </w:rPr>
          <w:tab/>
        </w:r>
        <w:r w:rsidDel="00C86395">
          <w:rPr>
            <w:noProof/>
          </w:rPr>
          <w:delText>Initial readings</w:delText>
        </w:r>
        <w:r w:rsidDel="00C86395">
          <w:rPr>
            <w:noProof/>
          </w:rPr>
          <w:tab/>
          <w:delText>25</w:delText>
        </w:r>
      </w:del>
    </w:p>
    <w:p w14:paraId="3AF13314" w14:textId="77777777" w:rsidR="0073509D" w:rsidDel="00C86395" w:rsidRDefault="0073509D">
      <w:pPr>
        <w:pStyle w:val="TOC3"/>
        <w:tabs>
          <w:tab w:val="left" w:pos="1134"/>
          <w:tab w:val="right" w:leader="dot" w:pos="10195"/>
        </w:tabs>
        <w:rPr>
          <w:del w:id="315" w:author="Peter Dobson" w:date="2017-03-30T11:38:00Z"/>
          <w:rFonts w:eastAsiaTheme="minorEastAsia"/>
          <w:noProof/>
          <w:sz w:val="24"/>
          <w:szCs w:val="24"/>
          <w:lang w:val="en-US"/>
        </w:rPr>
      </w:pPr>
      <w:del w:id="316" w:author="Peter Dobson" w:date="2017-03-30T11:38:00Z">
        <w:r w:rsidRPr="00AA5D4B" w:rsidDel="00C86395">
          <w:rPr>
            <w:noProof/>
          </w:rPr>
          <w:delText>7.2.2.</w:delText>
        </w:r>
        <w:r w:rsidDel="00C86395">
          <w:rPr>
            <w:rFonts w:eastAsiaTheme="minorEastAsia"/>
            <w:noProof/>
            <w:sz w:val="24"/>
            <w:szCs w:val="24"/>
            <w:lang w:val="en-US"/>
          </w:rPr>
          <w:tab/>
        </w:r>
        <w:r w:rsidDel="00C86395">
          <w:rPr>
            <w:noProof/>
          </w:rPr>
          <w:delText>Measurements and recording</w:delText>
        </w:r>
        <w:r w:rsidDel="00C86395">
          <w:rPr>
            <w:noProof/>
          </w:rPr>
          <w:tab/>
          <w:delText>25</w:delText>
        </w:r>
      </w:del>
    </w:p>
    <w:p w14:paraId="524149B3" w14:textId="77777777" w:rsidR="0073509D" w:rsidDel="00C86395" w:rsidRDefault="0073509D">
      <w:pPr>
        <w:pStyle w:val="TOC3"/>
        <w:tabs>
          <w:tab w:val="left" w:pos="1134"/>
          <w:tab w:val="right" w:leader="dot" w:pos="10195"/>
        </w:tabs>
        <w:rPr>
          <w:del w:id="317" w:author="Peter Dobson" w:date="2017-03-30T11:38:00Z"/>
          <w:rFonts w:eastAsiaTheme="minorEastAsia"/>
          <w:noProof/>
          <w:sz w:val="24"/>
          <w:szCs w:val="24"/>
          <w:lang w:val="en-US"/>
        </w:rPr>
      </w:pPr>
      <w:del w:id="318" w:author="Peter Dobson" w:date="2017-03-30T11:38:00Z">
        <w:r w:rsidRPr="00AA5D4B" w:rsidDel="00C86395">
          <w:rPr>
            <w:noProof/>
          </w:rPr>
          <w:delText>7.2.3.</w:delText>
        </w:r>
        <w:r w:rsidDel="00C86395">
          <w:rPr>
            <w:rFonts w:eastAsiaTheme="minorEastAsia"/>
            <w:noProof/>
            <w:sz w:val="24"/>
            <w:szCs w:val="24"/>
            <w:lang w:val="en-US"/>
          </w:rPr>
          <w:tab/>
        </w:r>
        <w:r w:rsidDel="00C86395">
          <w:rPr>
            <w:noProof/>
          </w:rPr>
          <w:delText>Electrolyte Level</w:delText>
        </w:r>
        <w:r w:rsidDel="00C86395">
          <w:rPr>
            <w:noProof/>
          </w:rPr>
          <w:tab/>
          <w:delText>25</w:delText>
        </w:r>
      </w:del>
    </w:p>
    <w:p w14:paraId="2DB54426" w14:textId="77777777" w:rsidR="0073509D" w:rsidDel="00C86395" w:rsidRDefault="0073509D">
      <w:pPr>
        <w:pStyle w:val="TOC3"/>
        <w:tabs>
          <w:tab w:val="left" w:pos="1134"/>
          <w:tab w:val="right" w:leader="dot" w:pos="10195"/>
        </w:tabs>
        <w:rPr>
          <w:del w:id="319" w:author="Peter Dobson" w:date="2017-03-30T11:38:00Z"/>
          <w:rFonts w:eastAsiaTheme="minorEastAsia"/>
          <w:noProof/>
          <w:sz w:val="24"/>
          <w:szCs w:val="24"/>
          <w:lang w:val="en-US"/>
        </w:rPr>
      </w:pPr>
      <w:del w:id="320" w:author="Peter Dobson" w:date="2017-03-30T11:38:00Z">
        <w:r w:rsidRPr="00AA5D4B" w:rsidDel="00C86395">
          <w:rPr>
            <w:noProof/>
          </w:rPr>
          <w:delText>7.2.4.</w:delText>
        </w:r>
        <w:r w:rsidDel="00C86395">
          <w:rPr>
            <w:rFonts w:eastAsiaTheme="minorEastAsia"/>
            <w:noProof/>
            <w:sz w:val="24"/>
            <w:szCs w:val="24"/>
            <w:lang w:val="en-US"/>
          </w:rPr>
          <w:tab/>
        </w:r>
        <w:r w:rsidDel="00C86395">
          <w:rPr>
            <w:noProof/>
          </w:rPr>
          <w:delText>Electrolyte Consumption</w:delText>
        </w:r>
        <w:r w:rsidDel="00C86395">
          <w:rPr>
            <w:noProof/>
          </w:rPr>
          <w:tab/>
          <w:delText>26</w:delText>
        </w:r>
      </w:del>
    </w:p>
    <w:p w14:paraId="1E0443C4" w14:textId="77777777" w:rsidR="0073509D" w:rsidDel="00C86395" w:rsidRDefault="0073509D">
      <w:pPr>
        <w:pStyle w:val="TOC3"/>
        <w:tabs>
          <w:tab w:val="left" w:pos="1134"/>
          <w:tab w:val="right" w:leader="dot" w:pos="10195"/>
        </w:tabs>
        <w:rPr>
          <w:del w:id="321" w:author="Peter Dobson" w:date="2017-03-30T11:38:00Z"/>
          <w:rFonts w:eastAsiaTheme="minorEastAsia"/>
          <w:noProof/>
          <w:sz w:val="24"/>
          <w:szCs w:val="24"/>
          <w:lang w:val="en-US"/>
        </w:rPr>
      </w:pPr>
      <w:del w:id="322" w:author="Peter Dobson" w:date="2017-03-30T11:38:00Z">
        <w:r w:rsidRPr="00AA5D4B" w:rsidDel="00C86395">
          <w:rPr>
            <w:noProof/>
          </w:rPr>
          <w:delText>7.2.5.</w:delText>
        </w:r>
        <w:r w:rsidDel="00C86395">
          <w:rPr>
            <w:rFonts w:eastAsiaTheme="minorEastAsia"/>
            <w:noProof/>
            <w:sz w:val="24"/>
            <w:szCs w:val="24"/>
            <w:lang w:val="en-US"/>
          </w:rPr>
          <w:tab/>
        </w:r>
        <w:r w:rsidDel="00C86395">
          <w:rPr>
            <w:noProof/>
          </w:rPr>
          <w:delText>Visual Checks</w:delText>
        </w:r>
        <w:r w:rsidDel="00C86395">
          <w:rPr>
            <w:noProof/>
          </w:rPr>
          <w:tab/>
          <w:delText>26</w:delText>
        </w:r>
      </w:del>
    </w:p>
    <w:p w14:paraId="24A88781" w14:textId="77777777" w:rsidR="0073509D" w:rsidDel="00C86395" w:rsidRDefault="0073509D">
      <w:pPr>
        <w:pStyle w:val="TOC3"/>
        <w:tabs>
          <w:tab w:val="left" w:pos="1134"/>
          <w:tab w:val="right" w:leader="dot" w:pos="10195"/>
        </w:tabs>
        <w:rPr>
          <w:del w:id="323" w:author="Peter Dobson" w:date="2017-03-30T11:38:00Z"/>
          <w:rFonts w:eastAsiaTheme="minorEastAsia"/>
          <w:noProof/>
          <w:sz w:val="24"/>
          <w:szCs w:val="24"/>
          <w:lang w:val="en-US"/>
        </w:rPr>
      </w:pPr>
      <w:del w:id="324" w:author="Peter Dobson" w:date="2017-03-30T11:38:00Z">
        <w:r w:rsidRPr="00AA5D4B" w:rsidDel="00C86395">
          <w:rPr>
            <w:noProof/>
          </w:rPr>
          <w:delText>7.2.6.</w:delText>
        </w:r>
        <w:r w:rsidDel="00C86395">
          <w:rPr>
            <w:rFonts w:eastAsiaTheme="minorEastAsia"/>
            <w:noProof/>
            <w:sz w:val="24"/>
            <w:szCs w:val="24"/>
            <w:lang w:val="en-US"/>
          </w:rPr>
          <w:tab/>
        </w:r>
        <w:r w:rsidDel="00C86395">
          <w:rPr>
            <w:noProof/>
          </w:rPr>
          <w:delText>Special Inspections</w:delText>
        </w:r>
        <w:r w:rsidDel="00C86395">
          <w:rPr>
            <w:noProof/>
          </w:rPr>
          <w:tab/>
          <w:delText>26</w:delText>
        </w:r>
      </w:del>
    </w:p>
    <w:p w14:paraId="70631669" w14:textId="77777777" w:rsidR="0073509D" w:rsidDel="00C86395" w:rsidRDefault="0073509D" w:rsidP="004C1C25">
      <w:pPr>
        <w:pStyle w:val="TOC2"/>
        <w:rPr>
          <w:del w:id="325" w:author="Peter Dobson" w:date="2017-03-30T11:38:00Z"/>
          <w:rFonts w:eastAsiaTheme="minorEastAsia"/>
          <w:color w:val="auto"/>
          <w:sz w:val="24"/>
          <w:szCs w:val="24"/>
          <w:lang w:val="en-US"/>
        </w:rPr>
      </w:pPr>
      <w:del w:id="326" w:author="Peter Dobson" w:date="2017-03-30T11:38:00Z">
        <w:r w:rsidRPr="00AA5D4B" w:rsidDel="00C86395">
          <w:delText>7.3.</w:delText>
        </w:r>
        <w:r w:rsidDel="00C86395">
          <w:rPr>
            <w:rFonts w:eastAsiaTheme="minorEastAsia"/>
            <w:color w:val="auto"/>
            <w:sz w:val="24"/>
            <w:szCs w:val="24"/>
            <w:lang w:val="en-US"/>
          </w:rPr>
          <w:tab/>
        </w:r>
        <w:r w:rsidDel="00C86395">
          <w:delText>Tests</w:delText>
        </w:r>
        <w:r w:rsidDel="00C86395">
          <w:tab/>
          <w:delText>26</w:delText>
        </w:r>
      </w:del>
    </w:p>
    <w:p w14:paraId="245F9CFA" w14:textId="77777777" w:rsidR="0073509D" w:rsidDel="00C86395" w:rsidRDefault="0073509D" w:rsidP="004C1C25">
      <w:pPr>
        <w:pStyle w:val="TOC2"/>
        <w:rPr>
          <w:del w:id="327" w:author="Peter Dobson" w:date="2017-03-30T11:38:00Z"/>
          <w:rFonts w:eastAsiaTheme="minorEastAsia"/>
          <w:color w:val="auto"/>
          <w:sz w:val="24"/>
          <w:szCs w:val="24"/>
          <w:lang w:val="en-US"/>
        </w:rPr>
      </w:pPr>
      <w:del w:id="328" w:author="Peter Dobson" w:date="2017-03-30T11:38:00Z">
        <w:r w:rsidRPr="00AA5D4B" w:rsidDel="00C86395">
          <w:delText>7.4.</w:delText>
        </w:r>
        <w:r w:rsidDel="00C86395">
          <w:rPr>
            <w:rFonts w:eastAsiaTheme="minorEastAsia"/>
            <w:color w:val="auto"/>
            <w:sz w:val="24"/>
            <w:szCs w:val="24"/>
            <w:lang w:val="en-US"/>
          </w:rPr>
          <w:tab/>
        </w:r>
        <w:r w:rsidDel="00C86395">
          <w:delText>Faults</w:delText>
        </w:r>
        <w:r w:rsidDel="00C86395">
          <w:tab/>
          <w:delText>27</w:delText>
        </w:r>
      </w:del>
    </w:p>
    <w:p w14:paraId="0315ECC7" w14:textId="77777777" w:rsidR="0073509D" w:rsidDel="00C86395" w:rsidRDefault="0073509D" w:rsidP="004C1C25">
      <w:pPr>
        <w:pStyle w:val="TOC2"/>
        <w:rPr>
          <w:del w:id="329" w:author="Peter Dobson" w:date="2017-03-30T11:38:00Z"/>
          <w:rFonts w:eastAsiaTheme="minorEastAsia"/>
          <w:color w:val="auto"/>
          <w:sz w:val="24"/>
          <w:szCs w:val="24"/>
          <w:lang w:val="en-US"/>
        </w:rPr>
      </w:pPr>
      <w:del w:id="330" w:author="Peter Dobson" w:date="2017-03-30T11:38:00Z">
        <w:r w:rsidRPr="00AA5D4B" w:rsidDel="00C86395">
          <w:delText>7.5.</w:delText>
        </w:r>
        <w:r w:rsidDel="00C86395">
          <w:rPr>
            <w:rFonts w:eastAsiaTheme="minorEastAsia"/>
            <w:color w:val="auto"/>
            <w:sz w:val="24"/>
            <w:szCs w:val="24"/>
            <w:lang w:val="en-US"/>
          </w:rPr>
          <w:tab/>
        </w:r>
        <w:r w:rsidDel="00C86395">
          <w:delText>Corrective Actions – General</w:delText>
        </w:r>
        <w:r w:rsidDel="00C86395">
          <w:tab/>
          <w:delText>27</w:delText>
        </w:r>
      </w:del>
    </w:p>
    <w:p w14:paraId="7B294C7B" w14:textId="77777777" w:rsidR="0073509D" w:rsidDel="00C86395" w:rsidRDefault="0073509D">
      <w:pPr>
        <w:pStyle w:val="TOC3"/>
        <w:tabs>
          <w:tab w:val="left" w:pos="1134"/>
          <w:tab w:val="right" w:leader="dot" w:pos="10195"/>
        </w:tabs>
        <w:rPr>
          <w:del w:id="331" w:author="Peter Dobson" w:date="2017-03-30T11:38:00Z"/>
          <w:rFonts w:eastAsiaTheme="minorEastAsia"/>
          <w:noProof/>
          <w:sz w:val="24"/>
          <w:szCs w:val="24"/>
          <w:lang w:val="en-US"/>
        </w:rPr>
      </w:pPr>
      <w:del w:id="332" w:author="Peter Dobson" w:date="2017-03-30T11:38:00Z">
        <w:r w:rsidRPr="00AA5D4B" w:rsidDel="00C86395">
          <w:rPr>
            <w:noProof/>
          </w:rPr>
          <w:delText>7.5.1.</w:delText>
        </w:r>
        <w:r w:rsidDel="00C86395">
          <w:rPr>
            <w:rFonts w:eastAsiaTheme="minorEastAsia"/>
            <w:noProof/>
            <w:sz w:val="24"/>
            <w:szCs w:val="24"/>
            <w:lang w:val="en-US"/>
          </w:rPr>
          <w:tab/>
        </w:r>
        <w:r w:rsidDel="00C86395">
          <w:rPr>
            <w:noProof/>
          </w:rPr>
          <w:delText>Physical Conditions</w:delText>
        </w:r>
        <w:r w:rsidDel="00C86395">
          <w:rPr>
            <w:noProof/>
          </w:rPr>
          <w:tab/>
          <w:delText>27</w:delText>
        </w:r>
      </w:del>
    </w:p>
    <w:p w14:paraId="7A6801BE" w14:textId="77777777" w:rsidR="0073509D" w:rsidDel="00C86395" w:rsidRDefault="0073509D">
      <w:pPr>
        <w:pStyle w:val="TOC3"/>
        <w:tabs>
          <w:tab w:val="left" w:pos="1134"/>
          <w:tab w:val="right" w:leader="dot" w:pos="10195"/>
        </w:tabs>
        <w:rPr>
          <w:del w:id="333" w:author="Peter Dobson" w:date="2017-03-30T11:38:00Z"/>
          <w:rFonts w:eastAsiaTheme="minorEastAsia"/>
          <w:noProof/>
          <w:sz w:val="24"/>
          <w:szCs w:val="24"/>
          <w:lang w:val="en-US"/>
        </w:rPr>
      </w:pPr>
      <w:del w:id="334" w:author="Peter Dobson" w:date="2017-03-30T11:38:00Z">
        <w:r w:rsidRPr="00AA5D4B" w:rsidDel="00C86395">
          <w:rPr>
            <w:noProof/>
          </w:rPr>
          <w:delText>7.5.2.</w:delText>
        </w:r>
        <w:r w:rsidDel="00C86395">
          <w:rPr>
            <w:rFonts w:eastAsiaTheme="minorEastAsia"/>
            <w:noProof/>
            <w:sz w:val="24"/>
            <w:szCs w:val="24"/>
            <w:lang w:val="en-US"/>
          </w:rPr>
          <w:tab/>
        </w:r>
        <w:r w:rsidDel="00C86395">
          <w:rPr>
            <w:noProof/>
          </w:rPr>
          <w:delText>Equalizing charge</w:delText>
        </w:r>
        <w:r w:rsidDel="00C86395">
          <w:rPr>
            <w:noProof/>
          </w:rPr>
          <w:tab/>
          <w:delText>27</w:delText>
        </w:r>
      </w:del>
    </w:p>
    <w:p w14:paraId="0317DEEC" w14:textId="77777777" w:rsidR="0073509D" w:rsidDel="00C86395" w:rsidRDefault="0073509D">
      <w:pPr>
        <w:pStyle w:val="TOC3"/>
        <w:tabs>
          <w:tab w:val="left" w:pos="1134"/>
          <w:tab w:val="right" w:leader="dot" w:pos="10195"/>
        </w:tabs>
        <w:rPr>
          <w:del w:id="335" w:author="Peter Dobson" w:date="2017-03-30T11:38:00Z"/>
          <w:rFonts w:eastAsiaTheme="minorEastAsia"/>
          <w:noProof/>
          <w:sz w:val="24"/>
          <w:szCs w:val="24"/>
          <w:lang w:val="en-US"/>
        </w:rPr>
      </w:pPr>
      <w:del w:id="336" w:author="Peter Dobson" w:date="2017-03-30T11:38:00Z">
        <w:r w:rsidRPr="00AA5D4B" w:rsidDel="00C86395">
          <w:rPr>
            <w:noProof/>
          </w:rPr>
          <w:delText>7.5.3.</w:delText>
        </w:r>
        <w:r w:rsidDel="00C86395">
          <w:rPr>
            <w:rFonts w:eastAsiaTheme="minorEastAsia"/>
            <w:noProof/>
            <w:sz w:val="24"/>
            <w:szCs w:val="24"/>
            <w:lang w:val="en-US"/>
          </w:rPr>
          <w:tab/>
        </w:r>
        <w:r w:rsidDel="00C86395">
          <w:rPr>
            <w:noProof/>
          </w:rPr>
          <w:delText>Changing electrolyte</w:delText>
        </w:r>
        <w:r w:rsidDel="00C86395">
          <w:rPr>
            <w:noProof/>
          </w:rPr>
          <w:tab/>
          <w:delText>27</w:delText>
        </w:r>
      </w:del>
    </w:p>
    <w:p w14:paraId="45CFB1D1" w14:textId="77777777" w:rsidR="0073509D" w:rsidDel="00C86395" w:rsidRDefault="0073509D">
      <w:pPr>
        <w:pStyle w:val="TOC3"/>
        <w:tabs>
          <w:tab w:val="left" w:pos="1134"/>
          <w:tab w:val="right" w:leader="dot" w:pos="10195"/>
        </w:tabs>
        <w:rPr>
          <w:del w:id="337" w:author="Peter Dobson" w:date="2017-03-30T11:38:00Z"/>
          <w:rFonts w:eastAsiaTheme="minorEastAsia"/>
          <w:noProof/>
          <w:sz w:val="24"/>
          <w:szCs w:val="24"/>
          <w:lang w:val="en-US"/>
        </w:rPr>
      </w:pPr>
      <w:del w:id="338" w:author="Peter Dobson" w:date="2017-03-30T11:38:00Z">
        <w:r w:rsidRPr="00AA5D4B" w:rsidDel="00C86395">
          <w:rPr>
            <w:noProof/>
          </w:rPr>
          <w:delText>7.5.4.</w:delText>
        </w:r>
        <w:r w:rsidDel="00C86395">
          <w:rPr>
            <w:rFonts w:eastAsiaTheme="minorEastAsia"/>
            <w:noProof/>
            <w:sz w:val="24"/>
            <w:szCs w:val="24"/>
            <w:lang w:val="en-US"/>
          </w:rPr>
          <w:tab/>
        </w:r>
        <w:r w:rsidDel="00C86395">
          <w:rPr>
            <w:noProof/>
          </w:rPr>
          <w:delText>Cell replacement</w:delText>
        </w:r>
        <w:r w:rsidDel="00C86395">
          <w:rPr>
            <w:noProof/>
          </w:rPr>
          <w:tab/>
          <w:delText>28</w:delText>
        </w:r>
      </w:del>
    </w:p>
    <w:p w14:paraId="4BE56D9A" w14:textId="77777777" w:rsidR="0073509D" w:rsidDel="00C86395" w:rsidRDefault="0073509D">
      <w:pPr>
        <w:pStyle w:val="TOC3"/>
        <w:tabs>
          <w:tab w:val="left" w:pos="1134"/>
          <w:tab w:val="right" w:leader="dot" w:pos="10195"/>
        </w:tabs>
        <w:rPr>
          <w:del w:id="339" w:author="Peter Dobson" w:date="2017-03-30T11:38:00Z"/>
          <w:rFonts w:eastAsiaTheme="minorEastAsia"/>
          <w:noProof/>
          <w:sz w:val="24"/>
          <w:szCs w:val="24"/>
          <w:lang w:val="en-US"/>
        </w:rPr>
      </w:pPr>
      <w:del w:id="340" w:author="Peter Dobson" w:date="2017-03-30T11:38:00Z">
        <w:r w:rsidRPr="00AA5D4B" w:rsidDel="00C86395">
          <w:rPr>
            <w:noProof/>
          </w:rPr>
          <w:delText>7.5.5.</w:delText>
        </w:r>
        <w:r w:rsidDel="00C86395">
          <w:rPr>
            <w:rFonts w:eastAsiaTheme="minorEastAsia"/>
            <w:noProof/>
            <w:sz w:val="24"/>
            <w:szCs w:val="24"/>
            <w:lang w:val="en-US"/>
          </w:rPr>
          <w:tab/>
        </w:r>
        <w:r w:rsidDel="00C86395">
          <w:rPr>
            <w:noProof/>
          </w:rPr>
          <w:delText>Stratification of the electrolyte</w:delText>
        </w:r>
        <w:r w:rsidDel="00C86395">
          <w:rPr>
            <w:noProof/>
          </w:rPr>
          <w:tab/>
          <w:delText>28</w:delText>
        </w:r>
      </w:del>
    </w:p>
    <w:p w14:paraId="3BAA9326" w14:textId="77777777" w:rsidR="0073509D" w:rsidDel="00C86395" w:rsidRDefault="0073509D">
      <w:pPr>
        <w:pStyle w:val="TOC3"/>
        <w:tabs>
          <w:tab w:val="left" w:pos="1134"/>
          <w:tab w:val="right" w:leader="dot" w:pos="10195"/>
        </w:tabs>
        <w:rPr>
          <w:del w:id="341" w:author="Peter Dobson" w:date="2017-03-30T11:38:00Z"/>
          <w:rFonts w:eastAsiaTheme="minorEastAsia"/>
          <w:noProof/>
          <w:sz w:val="24"/>
          <w:szCs w:val="24"/>
          <w:lang w:val="en-US"/>
        </w:rPr>
      </w:pPr>
      <w:del w:id="342" w:author="Peter Dobson" w:date="2017-03-30T11:38:00Z">
        <w:r w:rsidRPr="00AA5D4B" w:rsidDel="00C86395">
          <w:rPr>
            <w:noProof/>
          </w:rPr>
          <w:delText>7.5.6.</w:delText>
        </w:r>
        <w:r w:rsidDel="00C86395">
          <w:rPr>
            <w:rFonts w:eastAsiaTheme="minorEastAsia"/>
            <w:noProof/>
            <w:sz w:val="24"/>
            <w:szCs w:val="24"/>
            <w:lang w:val="en-US"/>
          </w:rPr>
          <w:tab/>
        </w:r>
        <w:r w:rsidDel="00C86395">
          <w:rPr>
            <w:noProof/>
          </w:rPr>
          <w:delText>Memory Effect</w:delText>
        </w:r>
        <w:r w:rsidDel="00C86395">
          <w:rPr>
            <w:noProof/>
          </w:rPr>
          <w:tab/>
          <w:delText>28</w:delText>
        </w:r>
      </w:del>
    </w:p>
    <w:p w14:paraId="19DBE95B" w14:textId="77777777" w:rsidR="0073509D" w:rsidDel="00C86395" w:rsidRDefault="0073509D" w:rsidP="004C1C25">
      <w:pPr>
        <w:pStyle w:val="TOC2"/>
        <w:rPr>
          <w:del w:id="343" w:author="Peter Dobson" w:date="2017-03-30T11:38:00Z"/>
          <w:rFonts w:eastAsiaTheme="minorEastAsia"/>
          <w:color w:val="auto"/>
          <w:sz w:val="24"/>
          <w:szCs w:val="24"/>
          <w:lang w:val="en-US"/>
        </w:rPr>
      </w:pPr>
      <w:del w:id="344" w:author="Peter Dobson" w:date="2017-03-30T11:38:00Z">
        <w:r w:rsidRPr="00AA5D4B" w:rsidDel="00C86395">
          <w:delText>7.6.</w:delText>
        </w:r>
        <w:r w:rsidDel="00C86395">
          <w:rPr>
            <w:rFonts w:eastAsiaTheme="minorEastAsia"/>
            <w:color w:val="auto"/>
            <w:sz w:val="24"/>
            <w:szCs w:val="24"/>
            <w:lang w:val="en-US"/>
          </w:rPr>
          <w:tab/>
        </w:r>
        <w:r w:rsidDel="00C86395">
          <w:delText>Remote Monitoring</w:delText>
        </w:r>
        <w:r w:rsidDel="00C86395">
          <w:tab/>
          <w:delText>28</w:delText>
        </w:r>
      </w:del>
    </w:p>
    <w:p w14:paraId="249405A7" w14:textId="77777777" w:rsidR="0073509D" w:rsidDel="00C86395" w:rsidRDefault="0073509D">
      <w:pPr>
        <w:pStyle w:val="TOC1"/>
        <w:rPr>
          <w:del w:id="345" w:author="Peter Dobson" w:date="2017-03-30T11:38:00Z"/>
          <w:rFonts w:eastAsiaTheme="minorEastAsia"/>
          <w:b w:val="0"/>
          <w:color w:val="auto"/>
          <w:sz w:val="24"/>
          <w:szCs w:val="24"/>
          <w:lang w:val="en-US"/>
        </w:rPr>
      </w:pPr>
      <w:del w:id="346" w:author="Peter Dobson" w:date="2017-03-30T11:38:00Z">
        <w:r w:rsidRPr="00AA5D4B" w:rsidDel="00C86395">
          <w:delText>8.</w:delText>
        </w:r>
        <w:r w:rsidDel="00C86395">
          <w:rPr>
            <w:rFonts w:eastAsiaTheme="minorEastAsia"/>
            <w:b w:val="0"/>
            <w:color w:val="auto"/>
            <w:sz w:val="24"/>
            <w:szCs w:val="24"/>
            <w:lang w:val="en-US"/>
          </w:rPr>
          <w:tab/>
        </w:r>
        <w:r w:rsidDel="00C86395">
          <w:delText>ACRONYMS</w:delText>
        </w:r>
        <w:r w:rsidDel="00C86395">
          <w:tab/>
          <w:delText>28</w:delText>
        </w:r>
      </w:del>
    </w:p>
    <w:p w14:paraId="5DA996FB" w14:textId="77777777" w:rsidR="0073509D" w:rsidDel="00C86395" w:rsidRDefault="0073509D">
      <w:pPr>
        <w:pStyle w:val="TOC1"/>
        <w:rPr>
          <w:del w:id="347" w:author="Peter Dobson" w:date="2017-03-30T11:38:00Z"/>
          <w:rFonts w:eastAsiaTheme="minorEastAsia"/>
          <w:b w:val="0"/>
          <w:color w:val="auto"/>
          <w:sz w:val="24"/>
          <w:szCs w:val="24"/>
          <w:lang w:val="en-US"/>
        </w:rPr>
      </w:pPr>
      <w:del w:id="348" w:author="Peter Dobson" w:date="2017-03-30T11:38:00Z">
        <w:r w:rsidRPr="00AA5D4B" w:rsidDel="00C86395">
          <w:delText>9.</w:delText>
        </w:r>
        <w:r w:rsidDel="00C86395">
          <w:rPr>
            <w:rFonts w:eastAsiaTheme="minorEastAsia"/>
            <w:b w:val="0"/>
            <w:color w:val="auto"/>
            <w:sz w:val="24"/>
            <w:szCs w:val="24"/>
            <w:lang w:val="en-US"/>
          </w:rPr>
          <w:tab/>
        </w:r>
        <w:r w:rsidDel="00C86395">
          <w:delText>REFERENCES</w:delText>
        </w:r>
        <w:r w:rsidDel="00C86395">
          <w:tab/>
          <w:delText>29</w:delText>
        </w:r>
      </w:del>
    </w:p>
    <w:p w14:paraId="4E1207AE" w14:textId="77777777" w:rsidR="00642025" w:rsidRPr="0093492E" w:rsidRDefault="00B11B40" w:rsidP="0093492E">
      <w:pPr>
        <w:rPr>
          <w:b/>
          <w:noProof/>
          <w:color w:val="00558C" w:themeColor="accent1"/>
          <w:sz w:val="22"/>
        </w:rPr>
      </w:pPr>
      <w:r>
        <w:rPr>
          <w:rFonts w:eastAsia="Times New Roman" w:cs="Times New Roman"/>
          <w:b/>
          <w:noProof/>
          <w:color w:val="00558C" w:themeColor="accent1"/>
          <w:sz w:val="22"/>
          <w:szCs w:val="20"/>
        </w:rPr>
        <w:fldChar w:fldCharType="end"/>
      </w:r>
    </w:p>
    <w:p w14:paraId="24BD78A7" w14:textId="77777777" w:rsidR="005E4659" w:rsidRDefault="00DA17CD" w:rsidP="00C9558A">
      <w:pPr>
        <w:pStyle w:val="ListofFigures"/>
      </w:pPr>
      <w:r>
        <w:t>List of Equations</w:t>
      </w:r>
    </w:p>
    <w:p w14:paraId="13CA5B5D" w14:textId="77777777" w:rsidR="004C1C25" w:rsidRDefault="00B11B40">
      <w:pPr>
        <w:pStyle w:val="TableofFigures"/>
        <w:rPr>
          <w:rFonts w:eastAsiaTheme="minorEastAsia"/>
          <w:i w:val="0"/>
          <w:noProof/>
          <w:sz w:val="24"/>
          <w:szCs w:val="24"/>
          <w:lang w:val="en-US"/>
        </w:rPr>
      </w:pPr>
      <w:r>
        <w:fldChar w:fldCharType="begin"/>
      </w:r>
      <w:r w:rsidR="00D638E0">
        <w:instrText xml:space="preserve"> TOC \t "equation" \c "Equation" </w:instrText>
      </w:r>
      <w:r>
        <w:fldChar w:fldCharType="separate"/>
      </w:r>
      <w:r w:rsidR="004C1C25">
        <w:rPr>
          <w:noProof/>
        </w:rPr>
        <w:t>Equation 1</w:t>
      </w:r>
      <w:r w:rsidR="004C1C25">
        <w:rPr>
          <w:rFonts w:eastAsiaTheme="minorEastAsia"/>
          <w:i w:val="0"/>
          <w:noProof/>
          <w:sz w:val="24"/>
          <w:szCs w:val="24"/>
          <w:lang w:val="en-US"/>
        </w:rPr>
        <w:tab/>
      </w:r>
      <w:r w:rsidR="004C1C25">
        <w:rPr>
          <w:noProof/>
        </w:rPr>
        <w:t>Hydrogen production when charging batteries</w:t>
      </w:r>
      <w:r w:rsidR="004C1C25">
        <w:rPr>
          <w:noProof/>
        </w:rPr>
        <w:tab/>
      </w:r>
      <w:r>
        <w:rPr>
          <w:noProof/>
        </w:rPr>
        <w:fldChar w:fldCharType="begin"/>
      </w:r>
      <w:r w:rsidR="004C1C25">
        <w:rPr>
          <w:noProof/>
        </w:rPr>
        <w:instrText xml:space="preserve"> PAGEREF _Toc456182102 \h </w:instrText>
      </w:r>
      <w:r>
        <w:rPr>
          <w:noProof/>
        </w:rPr>
      </w:r>
      <w:r>
        <w:rPr>
          <w:noProof/>
        </w:rPr>
        <w:fldChar w:fldCharType="separate"/>
      </w:r>
      <w:r w:rsidR="004C1C25">
        <w:rPr>
          <w:noProof/>
        </w:rPr>
        <w:t>22</w:t>
      </w:r>
      <w:r>
        <w:rPr>
          <w:noProof/>
        </w:rPr>
        <w:fldChar w:fldCharType="end"/>
      </w:r>
    </w:p>
    <w:p w14:paraId="551FB735" w14:textId="77777777" w:rsidR="004C1C25" w:rsidRDefault="004C1C25">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Air changes required for safe battery charging</w:t>
      </w:r>
      <w:r>
        <w:rPr>
          <w:noProof/>
        </w:rPr>
        <w:tab/>
      </w:r>
      <w:r w:rsidR="00B11B40">
        <w:rPr>
          <w:noProof/>
        </w:rPr>
        <w:fldChar w:fldCharType="begin"/>
      </w:r>
      <w:r>
        <w:rPr>
          <w:noProof/>
        </w:rPr>
        <w:instrText xml:space="preserve"> PAGEREF _Toc456182103 \h </w:instrText>
      </w:r>
      <w:r w:rsidR="00B11B40">
        <w:rPr>
          <w:noProof/>
        </w:rPr>
      </w:r>
      <w:r w:rsidR="00B11B40">
        <w:rPr>
          <w:noProof/>
        </w:rPr>
        <w:fldChar w:fldCharType="separate"/>
      </w:r>
      <w:r>
        <w:rPr>
          <w:noProof/>
        </w:rPr>
        <w:t>23</w:t>
      </w:r>
      <w:r w:rsidR="00B11B40">
        <w:rPr>
          <w:noProof/>
        </w:rPr>
        <w:fldChar w:fldCharType="end"/>
      </w:r>
    </w:p>
    <w:p w14:paraId="3CC43D7A" w14:textId="77777777" w:rsidR="00B07717" w:rsidRPr="00161325" w:rsidRDefault="00B11B40" w:rsidP="007D1805">
      <w:pPr>
        <w:pStyle w:val="TableofFigures"/>
      </w:pPr>
      <w:r>
        <w:fldChar w:fldCharType="end"/>
      </w:r>
    </w:p>
    <w:p w14:paraId="4F774743"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2DF5BC4B" w14:textId="77777777" w:rsidR="00DC693C" w:rsidRDefault="00DC693C" w:rsidP="00DC693C">
      <w:pPr>
        <w:pStyle w:val="Heading1"/>
      </w:pPr>
      <w:bookmarkStart w:id="352" w:name="_Toc450571050"/>
      <w:bookmarkStart w:id="353" w:name="_Toc478637211"/>
      <w:r>
        <w:lastRenderedPageBreak/>
        <w:t>INTRODUCTION</w:t>
      </w:r>
      <w:bookmarkEnd w:id="352"/>
      <w:bookmarkEnd w:id="353"/>
    </w:p>
    <w:p w14:paraId="474552C0" w14:textId="77777777" w:rsidR="00DC693C" w:rsidRDefault="00DC693C" w:rsidP="00DC693C">
      <w:pPr>
        <w:pStyle w:val="Heading1separatationline"/>
      </w:pPr>
    </w:p>
    <w:p w14:paraId="498470DB" w14:textId="77777777" w:rsidR="00DC693C" w:rsidRDefault="00DC693C" w:rsidP="00981D6B">
      <w:pPr>
        <w:pStyle w:val="Heading2"/>
      </w:pPr>
      <w:bookmarkStart w:id="354" w:name="_Toc450571051"/>
      <w:bookmarkStart w:id="355" w:name="_Toc478637212"/>
      <w:r>
        <w:t>Scope and purpose</w:t>
      </w:r>
      <w:bookmarkEnd w:id="354"/>
      <w:bookmarkEnd w:id="355"/>
    </w:p>
    <w:p w14:paraId="78EA6AFB" w14:textId="77777777" w:rsidR="00DC693C" w:rsidRPr="00723870" w:rsidRDefault="00DC693C" w:rsidP="00DC693C">
      <w:pPr>
        <w:pStyle w:val="Heading2separationline"/>
      </w:pPr>
    </w:p>
    <w:p w14:paraId="54170ED3" w14:textId="77777777" w:rsidR="00DC693C" w:rsidRDefault="00DC693C" w:rsidP="00DC693C">
      <w:pPr>
        <w:pStyle w:val="BodyText"/>
      </w:pPr>
      <w:r>
        <w:t>This guideline replaces IALA Guideline 1044 on secondary batteries for Aids to Navigation Edition 1 (June 2005) and includes text from IALA Guideline 1042 on Power Sources for Aids to Navigation (December 2004), which it also replaces.</w:t>
      </w:r>
    </w:p>
    <w:p w14:paraId="13A0A75F" w14:textId="77777777" w:rsidR="00DC693C" w:rsidRDefault="00DC693C" w:rsidP="00DC693C">
      <w:pPr>
        <w:pStyle w:val="BodyText"/>
      </w:pPr>
      <w:r>
        <w:t>Energy storage devices are an essential part of the power systems, must be properly designed, installed, operated and maintained if they are to deliver the appropriate level of availability.</w:t>
      </w:r>
    </w:p>
    <w:p w14:paraId="15419E83" w14:textId="77777777" w:rsidR="00DC693C" w:rsidRDefault="00DC693C" w:rsidP="00DC693C">
      <w:pPr>
        <w:pStyle w:val="BodyText"/>
      </w:pPr>
      <w:r>
        <w:t>This guideline provides maintenance directives, operating criteria and safe handling guidance for energy storage devices commonly used in Marine Aids to Navigation applications.</w:t>
      </w:r>
    </w:p>
    <w:p w14:paraId="116AC782" w14:textId="77777777" w:rsidR="00DC693C" w:rsidRDefault="00DC693C" w:rsidP="00DC693C">
      <w:pPr>
        <w:pStyle w:val="BodyText"/>
      </w:pPr>
      <w:r>
        <w:t>While this document gives general recommendations, manufacturers may provide specific instructions for operation and maintenance of their specific equipment.</w:t>
      </w:r>
    </w:p>
    <w:p w14:paraId="48747761" w14:textId="77777777" w:rsidR="00DC693C" w:rsidRDefault="00DC693C" w:rsidP="00DC693C">
      <w:pPr>
        <w:pStyle w:val="BodyText"/>
      </w:pPr>
      <w:r>
        <w:t>This guideline is meant to assist users to properly select and maintain energy storage systems used in Marine Aids to Navigation.</w:t>
      </w:r>
    </w:p>
    <w:p w14:paraId="3714A413" w14:textId="77777777" w:rsidR="00DC693C" w:rsidRDefault="00DC693C" w:rsidP="00DC693C">
      <w:pPr>
        <w:pStyle w:val="Heading1"/>
      </w:pPr>
      <w:bookmarkStart w:id="356" w:name="_Toc450571052"/>
      <w:bookmarkStart w:id="357" w:name="_Toc478637213"/>
      <w:r>
        <w:rPr>
          <w:caps w:val="0"/>
        </w:rPr>
        <w:t>HOW TO USE THIS GUIDELINE</w:t>
      </w:r>
      <w:bookmarkEnd w:id="356"/>
      <w:bookmarkEnd w:id="357"/>
    </w:p>
    <w:p w14:paraId="2DE72C98" w14:textId="77777777" w:rsidR="00DC693C" w:rsidRPr="00723870" w:rsidRDefault="00DC693C" w:rsidP="00DC693C">
      <w:pPr>
        <w:pStyle w:val="Heading1separatationline"/>
      </w:pPr>
    </w:p>
    <w:p w14:paraId="18A685D5" w14:textId="77777777" w:rsidR="00DC693C" w:rsidRDefault="00DC693C" w:rsidP="00DC693C">
      <w:pPr>
        <w:pStyle w:val="BodyText"/>
      </w:pPr>
      <w:r>
        <w:t>This document is part of a set of guidelines and needs to be read in conjunction with the following documents:</w:t>
      </w:r>
    </w:p>
    <w:p w14:paraId="47690236" w14:textId="77777777" w:rsidR="00DC693C" w:rsidRDefault="00DC693C" w:rsidP="00DC693C">
      <w:pPr>
        <w:pStyle w:val="BodyText"/>
        <w:ind w:left="567"/>
      </w:pPr>
      <w:r>
        <w:t>IALA Guideline 1067-0 Selection of Power Systems for Aids to Navigation and Associated Equipment.</w:t>
      </w:r>
    </w:p>
    <w:p w14:paraId="2286B68C" w14:textId="77777777" w:rsidR="00DC693C" w:rsidRDefault="00DC693C" w:rsidP="00DC693C">
      <w:pPr>
        <w:pStyle w:val="BodyText"/>
        <w:ind w:left="567"/>
      </w:pPr>
      <w:r>
        <w:t>IALA Guideline 1067-1 Total Electric Loads of Aids to Navigation.</w:t>
      </w:r>
    </w:p>
    <w:p w14:paraId="2515E60A" w14:textId="77777777" w:rsidR="00DC693C" w:rsidRDefault="00DC693C" w:rsidP="00DC693C">
      <w:pPr>
        <w:pStyle w:val="BodyText"/>
        <w:ind w:left="567"/>
        <w:rPr>
          <w:ins w:id="358" w:author="Peter Dobson" w:date="2017-03-30T08:24:00Z"/>
        </w:rPr>
      </w:pPr>
      <w:r>
        <w:t>IALA Guideline 1067-2 Power Sources.</w:t>
      </w:r>
    </w:p>
    <w:p w14:paraId="7F0DD7C6" w14:textId="77777777" w:rsidR="00396CB9" w:rsidRDefault="00396CB9">
      <w:pPr>
        <w:pStyle w:val="BodyText"/>
        <w:keepNext/>
        <w:ind w:left="567"/>
        <w:rPr>
          <w:ins w:id="359" w:author="Peter Dobson" w:date="2017-03-30T08:26:00Z"/>
        </w:rPr>
        <w:pPrChange w:id="360" w:author="Peter Dobson" w:date="2017-03-30T08:26:00Z">
          <w:pPr>
            <w:pStyle w:val="BodyText"/>
            <w:ind w:left="567"/>
          </w:pPr>
        </w:pPrChange>
      </w:pPr>
      <w:ins w:id="361" w:author="Peter Dobson" w:date="2017-03-30T08:24:00Z">
        <w:r>
          <w:rPr>
            <w:noProof/>
            <w:lang w:val="en-IE" w:eastAsia="en-IE"/>
          </w:rPr>
          <mc:AlternateContent>
            <mc:Choice Requires="wpc">
              <w:drawing>
                <wp:inline distT="0" distB="0" distL="0" distR="0" wp14:anchorId="4C4E8989" wp14:editId="7BFF2867">
                  <wp:extent cx="5215255" cy="1717040"/>
                  <wp:effectExtent l="0" t="0" r="4445" b="0"/>
                  <wp:docPr id="30" name="Canvas 3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2" name="Text Box 22"/>
                          <wps:cNvSpPr txBox="1"/>
                          <wps:spPr>
                            <a:xfrm>
                              <a:off x="1828802" y="134732"/>
                              <a:ext cx="1713506" cy="54866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5315F6" w14:textId="77777777" w:rsidR="00C86395" w:rsidRDefault="00C86395" w:rsidP="00396CB9">
                                <w:pPr>
                                  <w:jc w:val="center"/>
                                </w:pPr>
                                <w:ins w:id="362" w:author="Peter Dobson" w:date="2017-03-28T11:08:00Z">
                                  <w:r w:rsidRPr="004F1CB0">
                                    <w:t>1067-0 Selection of Power Systems for Aids to Navigation and Associated Equipment</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282272" y="1172500"/>
                              <a:ext cx="1343771" cy="41752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F1E126" w14:textId="77777777" w:rsidR="00C86395" w:rsidRDefault="00C86395" w:rsidP="00396CB9">
                                <w:pPr>
                                  <w:jc w:val="center"/>
                                </w:pPr>
                                <w:ins w:id="363" w:author="Peter Dobson" w:date="2017-03-28T11:09:00Z">
                                  <w:r w:rsidRPr="004F1CB0">
                                    <w:t>1067-1 Total Electric Loads of AtoN</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3593990" y="1167657"/>
                              <a:ext cx="1526650" cy="4179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5F3E88" w14:textId="77777777" w:rsidR="00C86395" w:rsidRDefault="00C86395" w:rsidP="00396CB9">
                                <w:pPr>
                                  <w:jc w:val="center"/>
                                </w:pPr>
                                <w:ins w:id="364" w:author="Peter Dobson" w:date="2017-03-28T11:10:00Z">
                                  <w:r w:rsidRPr="004F1CB0">
                                    <w:t>1067-3 Electrical Energy Storage for AtoN.</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9"/>
                          <wps:cNvSpPr txBox="1"/>
                          <wps:spPr>
                            <a:xfrm>
                              <a:off x="2024703" y="1161268"/>
                              <a:ext cx="1343660" cy="41719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389FE1" w14:textId="77777777" w:rsidR="00C86395" w:rsidRDefault="00C86395" w:rsidP="00396CB9">
                                <w:pPr>
                                  <w:pStyle w:val="NormalWeb"/>
                                  <w:spacing w:line="216" w:lineRule="exact"/>
                                  <w:jc w:val="center"/>
                                  <w:rPr>
                                    <w:sz w:val="24"/>
                                  </w:rPr>
                                </w:pPr>
                                <w:r>
                                  <w:rPr>
                                    <w:rFonts w:eastAsia="Calibri"/>
                                    <w:color w:val="008080"/>
                                    <w:sz w:val="18"/>
                                    <w:szCs w:val="18"/>
                                    <w:u w:val="single"/>
                                  </w:rPr>
                                  <w:t>1067-2 Power Sources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7" name="Elbow Connector 27"/>
                          <wps:cNvCnPr>
                            <a:stCxn id="22" idx="1"/>
                            <a:endCxn id="23" idx="0"/>
                          </wps:cNvCnPr>
                          <wps:spPr>
                            <a:xfrm rot="10800000" flipV="1">
                              <a:off x="954158" y="408991"/>
                              <a:ext cx="874644" cy="763301"/>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a:stCxn id="22" idx="2"/>
                            <a:endCxn id="26" idx="0"/>
                          </wps:cNvCnPr>
                          <wps:spPr>
                            <a:xfrm>
                              <a:off x="2685555" y="683396"/>
                              <a:ext cx="10978" cy="47787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Elbow Connector 29"/>
                          <wps:cNvCnPr>
                            <a:endCxn id="25" idx="0"/>
                          </wps:cNvCnPr>
                          <wps:spPr>
                            <a:xfrm>
                              <a:off x="3542308" y="408919"/>
                              <a:ext cx="815007" cy="758532"/>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4C4E8989" id="Canvas 30" o:spid="_x0000_s1026" editas="canvas" style="width:410.65pt;height:135.2pt;mso-position-horizontal-relative:char;mso-position-vertical-relative:line" coordsize="52152,1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152;height:17170;visibility:visible;mso-wrap-style:square">
                    <v:fill o:detectmouseclick="t"/>
                    <v:path o:connecttype="none"/>
                  </v:shape>
                  <v:shapetype id="_x0000_t202" coordsize="21600,21600" o:spt="202" path="m,l,21600r21600,l21600,xe">
                    <v:stroke joinstyle="miter"/>
                    <v:path gradientshapeok="t" o:connecttype="rect"/>
                  </v:shapetype>
                  <v:shape id="Text Box 22" o:spid="_x0000_s1028" type="#_x0000_t202" style="position:absolute;left:18288;top:1347;width:17135;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WaM8IA&#10;AADbAAAADwAAAGRycy9kb3ducmV2LnhtbESPQUsDMRSE74L/ITzBm826B9lum5ZWqgie2ornx+Y1&#10;Cd28LEncrv/eCIUeh5n5hlmuJ9+LkWJygRU8zyoQxF3Qjo2Cr+PbUwMiZWSNfWBS8EsJ1qv7uyW2&#10;Olx4T+MhG1EgnFpUYHMeWilTZ8ljmoWBuHinED3mIqOROuKlwH0v66p6kR4dlwWLA71a6s6HH69g&#10;tzVz0zUY7a7Rzo3T9+nTvCv1+DBtFiAyTfkWvrY/tIK6hv8v5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pZozwgAAANsAAAAPAAAAAAAAAAAAAAAAAJgCAABkcnMvZG93&#10;bnJldi54bWxQSwUGAAAAAAQABAD1AAAAhwMAAAAA&#10;" fillcolor="white [3201]" strokeweight=".5pt">
                    <v:textbox>
                      <w:txbxContent>
                        <w:p w14:paraId="165315F6" w14:textId="77777777" w:rsidR="00C86395" w:rsidRDefault="00C86395" w:rsidP="00396CB9">
                          <w:pPr>
                            <w:jc w:val="center"/>
                          </w:pPr>
                          <w:ins w:id="365" w:author="Peter Dobson" w:date="2017-03-28T11:08:00Z">
                            <w:r w:rsidRPr="004F1CB0">
                              <w:t>1067-0 Selection of Power Systems for Aids to Navigation and Associated Equipment</w:t>
                            </w:r>
                          </w:ins>
                        </w:p>
                      </w:txbxContent>
                    </v:textbox>
                  </v:shape>
                  <v:shape id="Text Box 23" o:spid="_x0000_s1029" type="#_x0000_t202" style="position:absolute;left:2822;top:11725;width:13438;height:4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k/qMIA&#10;AADbAAAADwAAAGRycy9kb3ducmV2LnhtbESPQWsCMRSE74X+h/AK3mq2C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6T+owgAAANsAAAAPAAAAAAAAAAAAAAAAAJgCAABkcnMvZG93&#10;bnJldi54bWxQSwUGAAAAAAQABAD1AAAAhwMAAAAA&#10;" fillcolor="white [3201]" strokeweight=".5pt">
                    <v:textbox>
                      <w:txbxContent>
                        <w:p w14:paraId="5FF1E126" w14:textId="77777777" w:rsidR="00C86395" w:rsidRDefault="00C86395" w:rsidP="00396CB9">
                          <w:pPr>
                            <w:jc w:val="center"/>
                          </w:pPr>
                          <w:ins w:id="366" w:author="Peter Dobson" w:date="2017-03-28T11:09:00Z">
                            <w:r w:rsidRPr="004F1CB0">
                              <w:t>1067-1 Total Electric Loads of AtoN</w:t>
                            </w:r>
                          </w:ins>
                        </w:p>
                      </w:txbxContent>
                    </v:textbox>
                  </v:shape>
                  <v:shape id="Text Box 25" o:spid="_x0000_s1030" type="#_x0000_t202" style="position:absolute;left:35939;top:11676;width:15267;height:4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CR8IA&#10;AADbAAAADwAAAGRycy9kb3ducmV2LnhtbESPQWsCMRSE74X+h/AK3mq2g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TAJHwgAAANsAAAAPAAAAAAAAAAAAAAAAAJgCAABkcnMvZG93&#10;bnJldi54bWxQSwUGAAAAAAQABAD1AAAAhwMAAAAA&#10;" fillcolor="white [3201]" strokeweight=".5pt">
                    <v:textbox>
                      <w:txbxContent>
                        <w:p w14:paraId="7A5F3E88" w14:textId="77777777" w:rsidR="00C86395" w:rsidRDefault="00C86395" w:rsidP="00396CB9">
                          <w:pPr>
                            <w:jc w:val="center"/>
                          </w:pPr>
                          <w:ins w:id="367" w:author="Peter Dobson" w:date="2017-03-28T11:10:00Z">
                            <w:r w:rsidRPr="004F1CB0">
                              <w:t>1067-3 Electrical Energy Storage for AtoN.</w:t>
                            </w:r>
                          </w:ins>
                        </w:p>
                      </w:txbxContent>
                    </v:textbox>
                  </v:shape>
                  <v:shape id="Text Box 9" o:spid="_x0000_s1031" type="#_x0000_t202" style="position:absolute;left:20247;top:11612;width:13436;height:4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sz8IA&#10;AADbAAAADwAAAGRycy9kb3ducmV2LnhtbESPQYvCMBSE78L+h/AW9iKaqiBSjbIsCAuKoC6sx0fz&#10;bIPNS0mirf/eCILHYWa+YRarztbiRj4YxwpGwwwEceG04VLB33E9mIEIEVlj7ZgU3CnAavnRW2Cu&#10;Xct7uh1iKRKEQ44KqhibXMpQVGQxDF1DnLyz8xZjkr6U2mOb4LaW4yybSouG00KFDf1UVFwOV6vA&#10;UHYxrd/a//5uNJv03cafNl6pr8/uew4iUhff4Vf7VysYT+H5Jf0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I2zPwgAAANsAAAAPAAAAAAAAAAAAAAAAAJgCAABkcnMvZG93&#10;bnJldi54bWxQSwUGAAAAAAQABAD1AAAAhwMAAAAA&#10;" fillcolor="#d8d8d8 [2732]" strokeweight=".5pt">
                    <v:textbox>
                      <w:txbxContent>
                        <w:p w14:paraId="0F389FE1" w14:textId="77777777" w:rsidR="00C86395" w:rsidRDefault="00C86395" w:rsidP="00396CB9">
                          <w:pPr>
                            <w:pStyle w:val="NormalWeb"/>
                            <w:spacing w:line="216" w:lineRule="exact"/>
                            <w:jc w:val="center"/>
                            <w:rPr>
                              <w:sz w:val="24"/>
                            </w:rPr>
                          </w:pPr>
                          <w:r>
                            <w:rPr>
                              <w:rFonts w:eastAsia="Calibri"/>
                              <w:color w:val="008080"/>
                              <w:sz w:val="18"/>
                              <w:szCs w:val="18"/>
                              <w:u w:val="single"/>
                            </w:rPr>
                            <w:t>1067-2 Power Sources</w:t>
                          </w:r>
                        </w:p>
                      </w:txbxContent>
                    </v:textbox>
                  </v:shape>
                  <v:shapetype id="_x0000_t33" coordsize="21600,21600" o:spt="33" o:oned="t" path="m,l21600,r,21600e" filled="f">
                    <v:stroke joinstyle="miter"/>
                    <v:path arrowok="t" fillok="f" o:connecttype="none"/>
                    <o:lock v:ext="edit" shapetype="t"/>
                  </v:shapetype>
                  <v:shape id="Elbow Connector 27" o:spid="_x0000_s1032" type="#_x0000_t33" style="position:absolute;left:9541;top:4089;width:8747;height:763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1E3cMAAADbAAAADwAAAGRycy9kb3ducmV2LnhtbESPQWvCQBSE70L/w/IKvUiz0UMbUlcR&#10;QZDeTCO9PnafydLs25hdNf57tyB4HGbmG2axGl0nLjQE61nBLMtBEGtvLDcK6p/tewEiRGSDnWdS&#10;cKMAq+XLZIGl8Vfe06WKjUgQDiUqaGPsSymDbslhyHxPnLyjHxzGJIdGmgGvCe46Oc/zD+nQclpo&#10;sadNS/qvOjsFv3Z62hf6oL/rdaOPdWG3J18p9fY6rr9ARBrjM/xo74yC+Sf8f0k/QC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9RN3DAAAA2wAAAA8AAAAAAAAAAAAA&#10;AAAAoQIAAGRycy9kb3ducmV2LnhtbFBLBQYAAAAABAAEAPkAAACRAwAAAAA=&#10;" strokecolor="#005084 [3044]">
                    <v:stroke endarrow="block"/>
                  </v:shape>
                  <v:shapetype id="_x0000_t32" coordsize="21600,21600" o:spt="32" o:oned="t" path="m,l21600,21600e" filled="f">
                    <v:path arrowok="t" fillok="f" o:connecttype="none"/>
                    <o:lock v:ext="edit" shapetype="t"/>
                  </v:shapetype>
                  <v:shape id="Straight Arrow Connector 28" o:spid="_x0000_s1033" type="#_x0000_t32" style="position:absolute;left:26855;top:6833;width:110;height:47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NERsMAAADbAAAADwAAAGRycy9kb3ducmV2LnhtbERPTWvCQBC9F/wPywheSt00rVGiq0hA&#10;qtZLYwseh+yYhGZnQ3aN6b/vHgo9Pt73ajOYRvTUudqygudpBIK4sLrmUsHnefe0AOE8ssbGMin4&#10;IQeb9ehhham2d/6gPvelCCHsUlRQed+mUrqiIoNualviwF1tZ9AH2JVSd3gP4aaRcRQl0mDNoaHC&#10;lrKKiu/8ZhRkL/Pj1+Ph9S3BE/t3jveH2fGi1GQ8bJcgPA3+X/zn3msFcRgbvoQf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TREbDAAAA2wAAAA8AAAAAAAAAAAAA&#10;AAAAoQIAAGRycy9kb3ducmV2LnhtbFBLBQYAAAAABAAEAPkAAACRAwAAAAA=&#10;" strokecolor="#005084 [3044]">
                    <v:stroke endarrow="block"/>
                  </v:shape>
                  <v:shape id="Elbow Connector 29" o:spid="_x0000_s1034" type="#_x0000_t33" style="position:absolute;left:35423;top:4089;width:8150;height:758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GcIsMAAADbAAAADwAAAGRycy9kb3ducmV2LnhtbESPQWvCQBSE70L/w/IK3nSj0GpTVylK&#10;pccae+ntkX0mwd23afYZ03/fLQgeh5n5hlltBu9UT11sAhuYTTNQxGWwDVcGvo7vkyWoKMgWXWAy&#10;8EsRNuuH0QpzG658oL6QSiUIxxwN1CJtrnUsa/IYp6ElTt4pdB4lya7StsNrgnun51n2rD02nBZq&#10;bGlbU3kuLt7AZXludO+eioX87OVz59qFPnwbM34c3l5BCQ1yD9/aH9bA/AX+v6Qfo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hnCLDAAAA2wAAAA8AAAAAAAAAAAAA&#10;AAAAoQIAAGRycy9kb3ducmV2LnhtbFBLBQYAAAAABAAEAPkAAACRAwAAAAA=&#10;" strokecolor="#005084 [3044]">
                    <v:stroke endarrow="block"/>
                  </v:shape>
                  <w10:anchorlock/>
                </v:group>
              </w:pict>
            </mc:Fallback>
          </mc:AlternateContent>
        </w:r>
      </w:ins>
    </w:p>
    <w:p w14:paraId="6342D786" w14:textId="3B131244" w:rsidR="00396CB9" w:rsidRDefault="00396CB9">
      <w:pPr>
        <w:pStyle w:val="Caption"/>
        <w:pPrChange w:id="365" w:author="Peter Dobson" w:date="2017-03-30T08:26:00Z">
          <w:pPr>
            <w:pStyle w:val="BodyText"/>
            <w:ind w:left="567"/>
          </w:pPr>
        </w:pPrChange>
      </w:pPr>
      <w:ins w:id="366" w:author="Peter Dobson" w:date="2017-03-30T08:26:00Z">
        <w:r>
          <w:t xml:space="preserve">Figure </w:t>
        </w:r>
        <w:r>
          <w:fldChar w:fldCharType="begin"/>
        </w:r>
        <w:r>
          <w:instrText xml:space="preserve"> SEQ Figure \* ARABIC </w:instrText>
        </w:r>
      </w:ins>
      <w:r>
        <w:fldChar w:fldCharType="separate"/>
      </w:r>
      <w:ins w:id="367" w:author="Peter Dobson" w:date="2017-03-30T08:26:00Z">
        <w:r>
          <w:rPr>
            <w:noProof/>
          </w:rPr>
          <w:t>1</w:t>
        </w:r>
        <w:r>
          <w:fldChar w:fldCharType="end"/>
        </w:r>
        <w:r>
          <w:t xml:space="preserve"> - </w:t>
        </w:r>
        <w:r w:rsidRPr="00F3123A">
          <w:t>Overview of guideline structure</w:t>
        </w:r>
      </w:ins>
    </w:p>
    <w:p w14:paraId="5426C48E" w14:textId="77777777" w:rsidR="00DC693C" w:rsidRDefault="00DC693C" w:rsidP="00DC693C">
      <w:pPr>
        <w:pStyle w:val="Heading1"/>
      </w:pPr>
      <w:bookmarkStart w:id="368" w:name="_Toc450571053"/>
      <w:bookmarkStart w:id="369" w:name="_Toc478637214"/>
      <w:r>
        <w:t>TYPES OF BATTERY ENERGY STORAGE</w:t>
      </w:r>
      <w:bookmarkEnd w:id="368"/>
      <w:bookmarkEnd w:id="369"/>
    </w:p>
    <w:p w14:paraId="6E4F5AE4" w14:textId="77777777" w:rsidR="00DC693C" w:rsidRPr="00723870" w:rsidRDefault="00DC693C" w:rsidP="00DC693C">
      <w:pPr>
        <w:pStyle w:val="Heading1separatationline"/>
      </w:pPr>
    </w:p>
    <w:p w14:paraId="755EDED3" w14:textId="77777777" w:rsidR="00DC693C" w:rsidRDefault="00DC693C" w:rsidP="00DC693C">
      <w:pPr>
        <w:pStyle w:val="BodyText"/>
      </w:pPr>
      <w:r>
        <w:t>The various types of battery energy storage systems in AtoN services are Primary Batteries (non-rechargeable) and Secondary (rechargeable) batteries.  The choice of battery type will be made at the design stage</w:t>
      </w:r>
      <w:ins w:id="370" w:author="Peter Dobson" w:date="2017-03-22T14:18:00Z">
        <w:r w:rsidR="00FE5AB9">
          <w:t xml:space="preserve"> and should be </w:t>
        </w:r>
        <w:r w:rsidR="00383E8C">
          <w:t>appropriate</w:t>
        </w:r>
        <w:r w:rsidR="00C83612">
          <w:t xml:space="preserve"> for use</w:t>
        </w:r>
        <w:r w:rsidR="00383E8C">
          <w:t xml:space="preserve"> considering</w:t>
        </w:r>
      </w:ins>
      <w:ins w:id="371" w:author="Peter Dobson" w:date="2017-03-22T14:19:00Z">
        <w:r w:rsidR="008904EE">
          <w:t xml:space="preserve"> local constrain</w:t>
        </w:r>
        <w:r w:rsidR="00410CBB">
          <w:t>ts</w:t>
        </w:r>
        <w:r w:rsidR="00D71DDC">
          <w:t xml:space="preserve"> and needs</w:t>
        </w:r>
        <w:r w:rsidR="00D33491">
          <w:t xml:space="preserve"> of the user</w:t>
        </w:r>
      </w:ins>
      <w:r>
        <w:t>.  The following listings outline the advantages and disadvantages of the majority of battery types in general use.</w:t>
      </w:r>
    </w:p>
    <w:p w14:paraId="53974A8C" w14:textId="77777777" w:rsidR="00DC693C" w:rsidRDefault="00DC693C" w:rsidP="00DC693C">
      <w:pPr>
        <w:pStyle w:val="BodyText"/>
        <w:ind w:left="851" w:hanging="851"/>
      </w:pPr>
      <w:r w:rsidRPr="00723870">
        <w:rPr>
          <w:b/>
          <w:color w:val="407EC9"/>
        </w:rPr>
        <w:t>NOTE</w:t>
      </w:r>
      <w:r>
        <w:tab/>
        <w:t xml:space="preserve">The </w:t>
      </w:r>
      <w:del w:id="372" w:author="Peter Dobson" w:date="2017-03-22T14:20:00Z">
        <w:r w:rsidDel="00B52C7E">
          <w:delText xml:space="preserve">above </w:delText>
        </w:r>
      </w:del>
      <w:ins w:id="373" w:author="Peter Dobson" w:date="2017-03-22T14:20:00Z">
        <w:r w:rsidR="00B52C7E">
          <w:t xml:space="preserve">below </w:t>
        </w:r>
      </w:ins>
      <w:r>
        <w:t>is not an exhaustive list of battery types but covers the main types currently used in AtoN applications.</w:t>
      </w:r>
    </w:p>
    <w:p w14:paraId="6E13CD79" w14:textId="77777777" w:rsidR="00DC693C" w:rsidRDefault="00DC693C" w:rsidP="00981D6B">
      <w:pPr>
        <w:pStyle w:val="Heading2"/>
      </w:pPr>
      <w:bookmarkStart w:id="374" w:name="_Toc450571054"/>
      <w:bookmarkStart w:id="375" w:name="_Toc478637215"/>
      <w:r>
        <w:t>Primary (non-rechargeable) batteries</w:t>
      </w:r>
      <w:bookmarkEnd w:id="374"/>
      <w:bookmarkEnd w:id="375"/>
    </w:p>
    <w:p w14:paraId="08BE9B63" w14:textId="77777777" w:rsidR="00DC693C" w:rsidRPr="00723870" w:rsidRDefault="00DC693C" w:rsidP="00DC693C">
      <w:pPr>
        <w:pStyle w:val="Heading2separationline"/>
      </w:pPr>
    </w:p>
    <w:p w14:paraId="135BE555" w14:textId="77777777" w:rsidR="00A853CE" w:rsidRDefault="00DC693C" w:rsidP="000F3F85">
      <w:pPr>
        <w:pStyle w:val="Bullet1"/>
      </w:pPr>
      <w:r>
        <w:t>a</w:t>
      </w:r>
      <w:r w:rsidRPr="00723870">
        <w:t xml:space="preserve">ir depolarised </w:t>
      </w:r>
      <w:r>
        <w:t>d</w:t>
      </w:r>
      <w:r w:rsidRPr="00723870">
        <w:t xml:space="preserve">ry </w:t>
      </w:r>
      <w:r>
        <w:t>b</w:t>
      </w:r>
      <w:r w:rsidRPr="00723870">
        <w:t>atteries;</w:t>
      </w:r>
    </w:p>
    <w:p w14:paraId="4779A27A" w14:textId="77777777" w:rsidR="00DC693C" w:rsidRPr="00723870" w:rsidRDefault="00DC693C" w:rsidP="00DC693C">
      <w:pPr>
        <w:pStyle w:val="Bullet1"/>
      </w:pPr>
      <w:r w:rsidRPr="00723870">
        <w:lastRenderedPageBreak/>
        <w:t>Zinc Carbon batteries;</w:t>
      </w:r>
    </w:p>
    <w:p w14:paraId="205B0FCB" w14:textId="77777777" w:rsidR="00DC693C" w:rsidRPr="00723870" w:rsidRDefault="00DC693C" w:rsidP="00DC693C">
      <w:pPr>
        <w:pStyle w:val="Bullet1"/>
      </w:pPr>
      <w:r>
        <w:t>s</w:t>
      </w:r>
      <w:r w:rsidRPr="00723870">
        <w:t>ealed alkaline batteries;</w:t>
      </w:r>
    </w:p>
    <w:p w14:paraId="6079A0AE" w14:textId="77777777" w:rsidR="00DC693C" w:rsidRDefault="00DC693C" w:rsidP="00DC693C">
      <w:pPr>
        <w:pStyle w:val="Bullet1"/>
      </w:pPr>
      <w:r w:rsidRPr="00723870">
        <w:t>Lithium batteries.</w:t>
      </w:r>
    </w:p>
    <w:p w14:paraId="35162D6C" w14:textId="77777777" w:rsidR="00DC693C" w:rsidRDefault="00DC693C" w:rsidP="00981D6B">
      <w:pPr>
        <w:pStyle w:val="Heading2"/>
      </w:pPr>
      <w:bookmarkStart w:id="376" w:name="_Toc450571055"/>
      <w:bookmarkStart w:id="377" w:name="_Toc478637216"/>
      <w:r>
        <w:t>Secondary (rechargeable) batteries</w:t>
      </w:r>
      <w:bookmarkEnd w:id="376"/>
      <w:bookmarkEnd w:id="377"/>
    </w:p>
    <w:p w14:paraId="2ED94587" w14:textId="77777777" w:rsidR="00DC693C" w:rsidRPr="00723870" w:rsidRDefault="00DC693C" w:rsidP="00DC693C">
      <w:pPr>
        <w:pStyle w:val="Heading2separationline"/>
      </w:pPr>
    </w:p>
    <w:p w14:paraId="604D15D8" w14:textId="77777777" w:rsidR="00DC693C" w:rsidRDefault="00DC693C" w:rsidP="00DC693C">
      <w:pPr>
        <w:pStyle w:val="BodyText"/>
      </w:pPr>
      <w:r>
        <w:t>The applications of the secondary batteries may fall into two main categories.</w:t>
      </w:r>
    </w:p>
    <w:p w14:paraId="084BFC74" w14:textId="77777777" w:rsidR="00DC693C" w:rsidRDefault="00DC693C" w:rsidP="00DC693C">
      <w:pPr>
        <w:pStyle w:val="Heading3"/>
      </w:pPr>
      <w:bookmarkStart w:id="378" w:name="_Toc450571056"/>
      <w:bookmarkStart w:id="379" w:name="_Toc478637217"/>
      <w:r>
        <w:t>First Category</w:t>
      </w:r>
      <w:bookmarkEnd w:id="378"/>
      <w:bookmarkEnd w:id="379"/>
    </w:p>
    <w:p w14:paraId="6620A0B7" w14:textId="77777777" w:rsidR="00DC693C" w:rsidRDefault="00DC693C" w:rsidP="00DC693C">
      <w:pPr>
        <w:pStyle w:val="BodyText"/>
      </w:pPr>
      <w:r>
        <w:t>Those applications in which the secondary battery is used or discharged essentially as a primary battery, but recharged after use rather than being discarded.  Secondary batteries are used in this manner for convenience, for cost savings (as they can be recharged rather than replaced), or for applications requiring power drains beyond the capability of primary batteries.</w:t>
      </w:r>
    </w:p>
    <w:p w14:paraId="0CC27DA0" w14:textId="77777777" w:rsidR="00DC693C" w:rsidRDefault="00DC693C" w:rsidP="00DC693C">
      <w:pPr>
        <w:pStyle w:val="Heading3"/>
      </w:pPr>
      <w:bookmarkStart w:id="380" w:name="_Toc450571057"/>
      <w:bookmarkStart w:id="381" w:name="_Toc478637218"/>
      <w:r>
        <w:t>Second Category</w:t>
      </w:r>
      <w:bookmarkEnd w:id="380"/>
      <w:bookmarkEnd w:id="381"/>
    </w:p>
    <w:p w14:paraId="1C5A213E" w14:textId="77777777" w:rsidR="00DC693C" w:rsidRDefault="00DC693C" w:rsidP="00DC693C">
      <w:pPr>
        <w:pStyle w:val="BodyText"/>
      </w:pPr>
      <w:r>
        <w:t>Those applications in which the secondary battery is used as an energy-storage device, generally being electrically connected to and charged by a</w:t>
      </w:r>
      <w:ins w:id="382" w:author="Peter Dobson" w:date="2017-03-22T14:24:00Z">
        <w:r w:rsidR="005378F9">
          <w:t>n</w:t>
        </w:r>
      </w:ins>
      <w:r>
        <w:t xml:space="preserve"> </w:t>
      </w:r>
      <w:del w:id="383" w:author="Peter Dobson" w:date="2017-03-22T14:24:00Z">
        <w:r w:rsidDel="005378F9">
          <w:delText xml:space="preserve">prime </w:delText>
        </w:r>
      </w:del>
      <w:r>
        <w:t>energy source</w:t>
      </w:r>
      <w:ins w:id="384" w:author="Peter Dobson" w:date="2017-03-22T14:27:00Z">
        <w:r w:rsidR="009D5C4A">
          <w:t>,</w:t>
        </w:r>
      </w:ins>
      <w:del w:id="385" w:author="Peter Dobson" w:date="2017-03-22T14:29:00Z">
        <w:r w:rsidDel="009D5C4A">
          <w:delText>,</w:delText>
        </w:r>
      </w:del>
      <w:r>
        <w:t xml:space="preserve"> and delivering its </w:t>
      </w:r>
      <w:ins w:id="386" w:author="Peter Dobson" w:date="2017-03-22T14:29:00Z">
        <w:r w:rsidR="009D5C4A">
          <w:t xml:space="preserve">stored </w:t>
        </w:r>
      </w:ins>
      <w:r>
        <w:t xml:space="preserve">energy to the load on demand when the </w:t>
      </w:r>
      <w:del w:id="387" w:author="Peter Dobson" w:date="2017-03-22T14:24:00Z">
        <w:r w:rsidDel="005378F9">
          <w:delText xml:space="preserve">prime </w:delText>
        </w:r>
      </w:del>
      <w:r>
        <w:t>energy source is not available or is inadequate to handle the load requirement.</w:t>
      </w:r>
    </w:p>
    <w:p w14:paraId="48BA1141" w14:textId="77777777" w:rsidR="00DC693C" w:rsidRDefault="00DC693C" w:rsidP="00DC693C">
      <w:pPr>
        <w:pStyle w:val="Bullet1"/>
      </w:pPr>
      <w:r>
        <w:t>Lead-Acid batteries:</w:t>
      </w:r>
    </w:p>
    <w:p w14:paraId="2534BA44" w14:textId="77777777" w:rsidR="00DC693C" w:rsidRDefault="00DC693C" w:rsidP="00DC693C">
      <w:pPr>
        <w:pStyle w:val="Bullet2"/>
      </w:pPr>
      <w:r>
        <w:t>sealed (maintenance-free, valve-regulated) batteries;</w:t>
      </w:r>
    </w:p>
    <w:p w14:paraId="72DA7966" w14:textId="77777777" w:rsidR="00DC693C" w:rsidRDefault="00DC693C" w:rsidP="00DC693C">
      <w:pPr>
        <w:pStyle w:val="Bullet2"/>
      </w:pPr>
      <w:r>
        <w:t>flooded electrolyte batteries (add-water type).</w:t>
      </w:r>
    </w:p>
    <w:p w14:paraId="42702ED2" w14:textId="77777777" w:rsidR="00DC693C" w:rsidRDefault="00DC693C" w:rsidP="00DC693C">
      <w:pPr>
        <w:pStyle w:val="Bullet1"/>
      </w:pPr>
      <w:r>
        <w:t>Nickel-Cadmium batteries:</w:t>
      </w:r>
    </w:p>
    <w:p w14:paraId="64C1165D" w14:textId="77777777" w:rsidR="00DC693C" w:rsidRDefault="00DC693C" w:rsidP="00DC693C">
      <w:pPr>
        <w:pStyle w:val="Bullet2"/>
      </w:pPr>
      <w:r>
        <w:t>vented pocket-plate batteries;</w:t>
      </w:r>
    </w:p>
    <w:p w14:paraId="5E83D316" w14:textId="77777777" w:rsidR="00DC693C" w:rsidRDefault="00DC693C" w:rsidP="00DC693C">
      <w:pPr>
        <w:pStyle w:val="Bullet2"/>
      </w:pPr>
      <w:r>
        <w:t>vented sintered-plate batteries;</w:t>
      </w:r>
    </w:p>
    <w:p w14:paraId="0245E304" w14:textId="77777777" w:rsidR="00DC693C" w:rsidRDefault="00DC693C" w:rsidP="00DC693C">
      <w:pPr>
        <w:pStyle w:val="Bullet2"/>
      </w:pPr>
      <w:r>
        <w:t>sealed batteries.</w:t>
      </w:r>
    </w:p>
    <w:p w14:paraId="4E22B2C5" w14:textId="77777777" w:rsidR="00DC693C" w:rsidRDefault="00DC693C" w:rsidP="00DC693C">
      <w:pPr>
        <w:pStyle w:val="Bullet1"/>
      </w:pPr>
      <w:r>
        <w:t>Nickel-Metal Hydride Batteries;</w:t>
      </w:r>
    </w:p>
    <w:p w14:paraId="243110C1" w14:textId="77777777" w:rsidR="00DC693C" w:rsidRDefault="00DC693C" w:rsidP="00DC693C">
      <w:pPr>
        <w:pStyle w:val="Bullet1"/>
      </w:pPr>
      <w:r>
        <w:t>Lithium Batteries:</w:t>
      </w:r>
    </w:p>
    <w:p w14:paraId="095C76C9" w14:textId="77777777" w:rsidR="00DC693C" w:rsidRDefault="00DC693C" w:rsidP="00DC693C">
      <w:pPr>
        <w:pStyle w:val="Bullet2"/>
      </w:pPr>
      <w:r>
        <w:t>Lithium-Ion batteries;</w:t>
      </w:r>
    </w:p>
    <w:p w14:paraId="3B45B91D" w14:textId="77777777" w:rsidR="00DC693C" w:rsidRDefault="00DC693C" w:rsidP="00DC693C">
      <w:pPr>
        <w:pStyle w:val="Bullet2"/>
      </w:pPr>
      <w:r>
        <w:t>Lithium-Iron-Phosphate batteries;</w:t>
      </w:r>
    </w:p>
    <w:p w14:paraId="7CDB5AEF" w14:textId="77777777" w:rsidR="00DC693C" w:rsidRDefault="00DC693C" w:rsidP="00DC693C">
      <w:pPr>
        <w:pStyle w:val="Bullet2"/>
      </w:pPr>
      <w:r>
        <w:t>Lithium Polymer batteries.</w:t>
      </w:r>
    </w:p>
    <w:p w14:paraId="063C7505" w14:textId="77777777" w:rsidR="00DC693C" w:rsidRDefault="00DC693C" w:rsidP="00DC693C">
      <w:pPr>
        <w:pStyle w:val="Heading1"/>
      </w:pPr>
      <w:bookmarkStart w:id="388" w:name="_Toc450571058"/>
      <w:bookmarkStart w:id="389" w:name="_Toc478637219"/>
      <w:r>
        <w:t>MAJOR ADVANTAGES AND DISADVANTAGES OF VARIOUS TYPES OF BATTERIES USED IN MARINE A</w:t>
      </w:r>
      <w:r>
        <w:rPr>
          <w:caps w:val="0"/>
        </w:rPr>
        <w:t>to</w:t>
      </w:r>
      <w:r>
        <w:t>N</w:t>
      </w:r>
      <w:bookmarkEnd w:id="388"/>
      <w:bookmarkEnd w:id="389"/>
    </w:p>
    <w:p w14:paraId="5861ED66" w14:textId="77777777" w:rsidR="00DC693C" w:rsidRPr="00723870" w:rsidRDefault="00DC693C" w:rsidP="00DC693C">
      <w:pPr>
        <w:pStyle w:val="Heading1separatationline"/>
      </w:pPr>
    </w:p>
    <w:p w14:paraId="3FDD3ED1" w14:textId="77777777" w:rsidR="00DC693C" w:rsidRDefault="00DC693C" w:rsidP="00981D6B">
      <w:pPr>
        <w:pStyle w:val="Heading2"/>
      </w:pPr>
      <w:bookmarkStart w:id="390" w:name="_Toc450571059"/>
      <w:bookmarkStart w:id="391" w:name="_Toc478637220"/>
      <w:r>
        <w:t>Primary Battery Types</w:t>
      </w:r>
      <w:bookmarkEnd w:id="390"/>
      <w:bookmarkEnd w:id="391"/>
    </w:p>
    <w:p w14:paraId="25BFACD2" w14:textId="77777777" w:rsidR="00DC693C" w:rsidRPr="00723870" w:rsidRDefault="00DC693C" w:rsidP="00DC693C">
      <w:pPr>
        <w:pStyle w:val="Heading2separationline"/>
      </w:pPr>
    </w:p>
    <w:p w14:paraId="4555C669" w14:textId="77777777" w:rsidR="00DC693C" w:rsidRDefault="009D5C4A" w:rsidP="00DC693C">
      <w:pPr>
        <w:pStyle w:val="BodyText"/>
      </w:pPr>
      <w:ins w:id="392" w:author="Peter Dobson" w:date="2017-03-22T14:31:00Z">
        <w:r>
          <w:t>T</w:t>
        </w:r>
      </w:ins>
      <w:del w:id="393" w:author="Peter Dobson" w:date="2017-03-22T14:31:00Z">
        <w:r w:rsidR="00DC693C" w:rsidDel="009D5C4A">
          <w:delText>In t</w:delText>
        </w:r>
      </w:del>
      <w:r w:rsidR="00DC693C">
        <w:t>his section covers the description of batteries designed especially for primary batteries use (primary energy source).</w:t>
      </w:r>
      <w:ins w:id="394" w:author="Peter Dobson" w:date="2017-03-22T14:33:00Z">
        <w:r>
          <w:t xml:space="preserve"> It is important that over-current protection is considered on all primary battery banks.</w:t>
        </w:r>
      </w:ins>
    </w:p>
    <w:p w14:paraId="06A986FC" w14:textId="77777777" w:rsidR="00DC693C" w:rsidDel="009D5C4A" w:rsidRDefault="00DC693C" w:rsidP="00DC693C">
      <w:pPr>
        <w:pStyle w:val="BodyText"/>
        <w:ind w:left="851" w:hanging="851"/>
        <w:rPr>
          <w:del w:id="395" w:author="Peter Dobson" w:date="2017-03-22T14:34:00Z"/>
        </w:rPr>
      </w:pPr>
      <w:del w:id="396" w:author="Peter Dobson" w:date="2017-03-22T14:34:00Z">
        <w:r w:rsidRPr="00723870" w:rsidDel="009D5C4A">
          <w:rPr>
            <w:b/>
            <w:color w:val="407EC9"/>
          </w:rPr>
          <w:delText>NOTE</w:delText>
        </w:r>
        <w:r w:rsidDel="009D5C4A">
          <w:tab/>
        </w:r>
      </w:del>
      <w:del w:id="397" w:author="Peter Dobson" w:date="2017-03-22T14:33:00Z">
        <w:r w:rsidDel="009D5C4A">
          <w:delText>Over-current protection is recommended on all primary battery banks.</w:delText>
        </w:r>
      </w:del>
      <w:bookmarkStart w:id="398" w:name="_Toc478637221"/>
      <w:bookmarkEnd w:id="398"/>
    </w:p>
    <w:p w14:paraId="30AC270C" w14:textId="77777777" w:rsidR="00DC693C" w:rsidRDefault="00DC693C" w:rsidP="00DC693C">
      <w:pPr>
        <w:pStyle w:val="Heading3"/>
      </w:pPr>
      <w:bookmarkStart w:id="399" w:name="_Toc450571060"/>
      <w:bookmarkStart w:id="400" w:name="_Toc478637222"/>
      <w:r>
        <w:t>Air Depolarised Dry Batteries</w:t>
      </w:r>
      <w:bookmarkEnd w:id="399"/>
      <w:bookmarkEnd w:id="400"/>
    </w:p>
    <w:p w14:paraId="5762C55C" w14:textId="77777777" w:rsidR="00DC693C" w:rsidRDefault="00DC693C" w:rsidP="00DC693C">
      <w:pPr>
        <w:pStyle w:val="Heading4"/>
      </w:pPr>
      <w:r>
        <w:t>Advantages</w:t>
      </w:r>
    </w:p>
    <w:p w14:paraId="033A37A3" w14:textId="77777777" w:rsidR="00DC693C" w:rsidRDefault="00DC693C" w:rsidP="00DC693C">
      <w:pPr>
        <w:pStyle w:val="Bullet1"/>
      </w:pPr>
      <w:r>
        <w:t>high output but increasing cost;</w:t>
      </w:r>
    </w:p>
    <w:p w14:paraId="6B751A31" w14:textId="77777777" w:rsidR="00DC693C" w:rsidRDefault="00DC693C" w:rsidP="00DC693C">
      <w:pPr>
        <w:pStyle w:val="Bullet1"/>
      </w:pPr>
      <w:r>
        <w:t>good shelf life (can be as little as 8% deterioration in 2 years).</w:t>
      </w:r>
    </w:p>
    <w:p w14:paraId="067AA991" w14:textId="77777777" w:rsidR="00DC693C" w:rsidRDefault="00DC693C" w:rsidP="00DC693C">
      <w:pPr>
        <w:pStyle w:val="Heading4"/>
      </w:pPr>
      <w:r>
        <w:lastRenderedPageBreak/>
        <w:t>Disadvantages</w:t>
      </w:r>
    </w:p>
    <w:p w14:paraId="2AC7C91D" w14:textId="77777777" w:rsidR="00DC693C" w:rsidRDefault="00DC693C" w:rsidP="00DC693C">
      <w:pPr>
        <w:pStyle w:val="Bullet1"/>
      </w:pPr>
      <w:r>
        <w:t>air breathing is required; limiting installations to mostly shore based AtoN or buoys with carefully designed ventilation;</w:t>
      </w:r>
    </w:p>
    <w:p w14:paraId="4D7B222B" w14:textId="77777777" w:rsidR="00DC693C" w:rsidRDefault="00DC693C" w:rsidP="00DC693C">
      <w:pPr>
        <w:pStyle w:val="Bullet1"/>
      </w:pPr>
      <w:r>
        <w:t>appropriate disposal is necessary.</w:t>
      </w:r>
    </w:p>
    <w:p w14:paraId="07DAB426" w14:textId="77777777" w:rsidR="00DC693C" w:rsidRDefault="00DC693C" w:rsidP="00DC693C">
      <w:pPr>
        <w:pStyle w:val="Heading3"/>
      </w:pPr>
      <w:bookmarkStart w:id="401" w:name="_Toc450571061"/>
      <w:bookmarkStart w:id="402" w:name="_Toc478637223"/>
      <w:r>
        <w:t>Zinc Carbon</w:t>
      </w:r>
      <w:bookmarkEnd w:id="401"/>
      <w:bookmarkEnd w:id="402"/>
    </w:p>
    <w:p w14:paraId="6C3DD830" w14:textId="77777777" w:rsidR="00DC693C" w:rsidRDefault="00DC693C" w:rsidP="00DC693C">
      <w:pPr>
        <w:pStyle w:val="BodyText"/>
      </w:pPr>
      <w:r>
        <w:t>These are being superseded with alkaline types.</w:t>
      </w:r>
    </w:p>
    <w:p w14:paraId="1B9BA718" w14:textId="77777777" w:rsidR="00DC693C" w:rsidRDefault="00DC693C" w:rsidP="00DC693C">
      <w:pPr>
        <w:pStyle w:val="Heading4"/>
      </w:pPr>
      <w:r>
        <w:t>Advantages</w:t>
      </w:r>
    </w:p>
    <w:p w14:paraId="3D660EB9" w14:textId="77777777" w:rsidR="00DC693C" w:rsidRDefault="00DC693C" w:rsidP="00DC693C">
      <w:pPr>
        <w:pStyle w:val="Bullet1"/>
      </w:pPr>
      <w:r>
        <w:t xml:space="preserve">cheap and reliable sealed types require no maintenance </w:t>
      </w:r>
      <w:del w:id="403" w:author="Peter Dobson" w:date="2017-03-22T14:37:00Z">
        <w:r w:rsidDel="009D5C4A">
          <w:delText xml:space="preserve">and batteries </w:delText>
        </w:r>
      </w:del>
      <w:r>
        <w:t>for stand-alone applications such as buoys, beacons and RACONs, but are increasingly unavailable in parts of the world;</w:t>
      </w:r>
    </w:p>
    <w:p w14:paraId="0F4FA23B" w14:textId="77777777" w:rsidR="00DC693C" w:rsidDel="009D5C4A" w:rsidRDefault="00DC693C" w:rsidP="00DC693C">
      <w:pPr>
        <w:pStyle w:val="Bullet1"/>
        <w:rPr>
          <w:del w:id="404" w:author="Peter Dobson" w:date="2017-03-22T14:37:00Z"/>
        </w:rPr>
      </w:pPr>
      <w:del w:id="405" w:author="Peter Dobson" w:date="2017-03-22T14:37:00Z">
        <w:r w:rsidDel="009D5C4A">
          <w:delText>secure power supply applications such as security systems.</w:delText>
        </w:r>
      </w:del>
    </w:p>
    <w:p w14:paraId="7D0F6ECC" w14:textId="77777777" w:rsidR="00DC693C" w:rsidRDefault="00DC693C" w:rsidP="00DC693C">
      <w:pPr>
        <w:pStyle w:val="Heading4"/>
      </w:pPr>
      <w:r>
        <w:t>Disadvantages</w:t>
      </w:r>
    </w:p>
    <w:p w14:paraId="541A7F3F" w14:textId="77777777" w:rsidR="00DC693C" w:rsidRDefault="00DC693C" w:rsidP="00DC693C">
      <w:pPr>
        <w:pStyle w:val="Bullet1"/>
      </w:pPr>
      <w:r>
        <w:t>short shelf life;</w:t>
      </w:r>
    </w:p>
    <w:p w14:paraId="17906689" w14:textId="77777777" w:rsidR="00DC693C" w:rsidRDefault="00DC693C" w:rsidP="00DC693C">
      <w:pPr>
        <w:pStyle w:val="Bullet1"/>
      </w:pPr>
      <w:r>
        <w:t>limitation in</w:t>
      </w:r>
      <w:ins w:id="406" w:author="Peter Dobson" w:date="2017-03-22T14:40:00Z">
        <w:r w:rsidR="00E26F33">
          <w:t xml:space="preserve"> instantaneous</w:t>
        </w:r>
      </w:ins>
      <w:r>
        <w:t xml:space="preserve"> output power</w:t>
      </w:r>
      <w:del w:id="407" w:author="Peter Dobson" w:date="2017-03-22T14:39:00Z">
        <w:r w:rsidDel="00E26F33">
          <w:delText xml:space="preserve"> result in the zinc carbon being limited to 10W output power on a flashing character</w:delText>
        </w:r>
      </w:del>
      <w:r>
        <w:t>;</w:t>
      </w:r>
    </w:p>
    <w:p w14:paraId="19BA56A9" w14:textId="77777777" w:rsidR="00DC693C" w:rsidRDefault="00DC693C" w:rsidP="00DC693C">
      <w:pPr>
        <w:pStyle w:val="Bullet1"/>
      </w:pPr>
      <w:r>
        <w:t>often not more than 20% load factor is available;</w:t>
      </w:r>
    </w:p>
    <w:p w14:paraId="1C9B5069" w14:textId="77777777" w:rsidR="00DC693C" w:rsidRDefault="00DC693C" w:rsidP="00DC693C">
      <w:pPr>
        <w:pStyle w:val="Bullet1"/>
      </w:pPr>
      <w:r>
        <w:t>poor low temperature service capacity;</w:t>
      </w:r>
    </w:p>
    <w:p w14:paraId="0D689CC5" w14:textId="77777777" w:rsidR="00DC693C" w:rsidDel="00E26F33" w:rsidRDefault="00DC693C" w:rsidP="00DC693C">
      <w:pPr>
        <w:pStyle w:val="Bullet1"/>
        <w:rPr>
          <w:del w:id="408" w:author="Peter Dobson" w:date="2017-03-22T14:41:00Z"/>
        </w:rPr>
      </w:pPr>
      <w:del w:id="409" w:author="Peter Dobson" w:date="2017-03-22T14:41:00Z">
        <w:r w:rsidDel="00E26F33">
          <w:delText>appropriate disposal is necessary;</w:delText>
        </w:r>
        <w:bookmarkStart w:id="410" w:name="_Toc478637224"/>
        <w:bookmarkEnd w:id="410"/>
      </w:del>
    </w:p>
    <w:p w14:paraId="0152F621" w14:textId="77777777" w:rsidR="00DC693C" w:rsidRDefault="00DC693C" w:rsidP="00DC693C">
      <w:pPr>
        <w:pStyle w:val="Heading3"/>
      </w:pPr>
      <w:bookmarkStart w:id="411" w:name="_Toc450571062"/>
      <w:bookmarkStart w:id="412" w:name="_Toc478637225"/>
      <w:r>
        <w:t>Sealed Alkaline Battery</w:t>
      </w:r>
      <w:bookmarkEnd w:id="411"/>
      <w:bookmarkEnd w:id="412"/>
    </w:p>
    <w:p w14:paraId="66B90B2E" w14:textId="77777777" w:rsidR="00DC693C" w:rsidDel="00635177" w:rsidRDefault="00DC693C" w:rsidP="00DC693C">
      <w:pPr>
        <w:pStyle w:val="BodyText"/>
        <w:rPr>
          <w:del w:id="413" w:author="Peter Dobson" w:date="2017-03-22T14:43:00Z"/>
        </w:rPr>
      </w:pPr>
      <w:del w:id="414" w:author="Peter Dobson" w:date="2017-03-22T14:43:00Z">
        <w:r w:rsidDel="00635177">
          <w:delText>The higher cost of sealed alkaline batteries compared with zinc carbon batteries can be justified if this cost is offset by lower life cycle costs.</w:delText>
        </w:r>
      </w:del>
    </w:p>
    <w:p w14:paraId="63EED095" w14:textId="77777777" w:rsidR="00DC693C" w:rsidRDefault="00DC693C" w:rsidP="00DC693C">
      <w:pPr>
        <w:pStyle w:val="Heading4"/>
      </w:pPr>
      <w:r>
        <w:t>Advantages</w:t>
      </w:r>
    </w:p>
    <w:p w14:paraId="5BC4C682" w14:textId="77777777" w:rsidR="00635177" w:rsidRDefault="00635177" w:rsidP="00DC693C">
      <w:pPr>
        <w:pStyle w:val="Bullet1"/>
        <w:rPr>
          <w:ins w:id="415" w:author="Peter Dobson" w:date="2017-03-22T14:43:00Z"/>
        </w:rPr>
      </w:pPr>
      <w:ins w:id="416" w:author="Peter Dobson" w:date="2017-03-22T14:43:00Z">
        <w:r>
          <w:t>Longer life cycle to that of Zinc Carbon;</w:t>
        </w:r>
      </w:ins>
    </w:p>
    <w:p w14:paraId="27005606" w14:textId="77777777" w:rsidR="00DC693C" w:rsidRDefault="00DC693C" w:rsidP="00DC693C">
      <w:pPr>
        <w:pStyle w:val="Bullet1"/>
      </w:pPr>
      <w:r>
        <w:t>very useful in operating buoy lights and other applications requiring sealed secure operation;</w:t>
      </w:r>
    </w:p>
    <w:p w14:paraId="52F0F421" w14:textId="77777777" w:rsidR="00DC693C" w:rsidRDefault="00DC693C" w:rsidP="00DC693C">
      <w:pPr>
        <w:pStyle w:val="Bullet1"/>
      </w:pPr>
      <w:r>
        <w:t>good low temperature performance.</w:t>
      </w:r>
    </w:p>
    <w:p w14:paraId="00D26890" w14:textId="77777777" w:rsidR="00DC693C" w:rsidRDefault="00DC693C" w:rsidP="00DC693C">
      <w:pPr>
        <w:pStyle w:val="Heading4"/>
      </w:pPr>
      <w:r>
        <w:t>Disadvantages</w:t>
      </w:r>
    </w:p>
    <w:p w14:paraId="2302163C" w14:textId="77777777" w:rsidR="00DC693C" w:rsidRDefault="00DC693C" w:rsidP="00635177">
      <w:pPr>
        <w:pStyle w:val="Bullet1"/>
      </w:pPr>
      <w:r>
        <w:t>high cost</w:t>
      </w:r>
      <w:ins w:id="417" w:author="Peter Dobson" w:date="2017-03-22T14:44:00Z">
        <w:r w:rsidR="00635177">
          <w:t xml:space="preserve">, </w:t>
        </w:r>
      </w:ins>
      <w:del w:id="418" w:author="Peter Dobson" w:date="2017-03-22T14:44:00Z">
        <w:r w:rsidDel="00635177">
          <w:delText xml:space="preserve">, </w:delText>
        </w:r>
      </w:del>
      <w:r>
        <w:t>generally low voltage per unit meaning multiple sets of these batteries are needed to make 12V systems;</w:t>
      </w:r>
    </w:p>
    <w:p w14:paraId="221BBEF0" w14:textId="77777777" w:rsidR="00DC693C" w:rsidDel="00635177" w:rsidRDefault="00DC693C" w:rsidP="00DC693C">
      <w:pPr>
        <w:pStyle w:val="Bullet1"/>
        <w:rPr>
          <w:del w:id="419" w:author="Peter Dobson" w:date="2017-03-22T14:45:00Z"/>
        </w:rPr>
      </w:pPr>
      <w:del w:id="420" w:author="Peter Dobson" w:date="2017-03-22T14:45:00Z">
        <w:r w:rsidDel="00635177">
          <w:delText>appropriate disposal is necessary.</w:delText>
        </w:r>
        <w:bookmarkStart w:id="421" w:name="_Toc478637226"/>
        <w:bookmarkEnd w:id="421"/>
      </w:del>
    </w:p>
    <w:p w14:paraId="1D78B294" w14:textId="77777777" w:rsidR="00DC693C" w:rsidRDefault="00DC693C" w:rsidP="00DC693C">
      <w:pPr>
        <w:pStyle w:val="Heading3"/>
      </w:pPr>
      <w:bookmarkStart w:id="422" w:name="_Toc450571063"/>
      <w:bookmarkStart w:id="423" w:name="_Toc478637227"/>
      <w:r>
        <w:t>Lithium</w:t>
      </w:r>
      <w:bookmarkEnd w:id="422"/>
      <w:bookmarkEnd w:id="423"/>
    </w:p>
    <w:p w14:paraId="3A678822" w14:textId="77777777" w:rsidR="00DC693C" w:rsidDel="00FA5FC6" w:rsidRDefault="00DC693C" w:rsidP="00DC693C">
      <w:pPr>
        <w:pStyle w:val="BodyText"/>
        <w:rPr>
          <w:del w:id="424" w:author="Peter Dobson" w:date="2017-03-22T14:46:00Z"/>
        </w:rPr>
      </w:pPr>
      <w:del w:id="425" w:author="Peter Dobson" w:date="2017-03-22T14:46:00Z">
        <w:r w:rsidDel="00FA5FC6">
          <w:delText>Different lithium technologies have different safety features.</w:delText>
        </w:r>
      </w:del>
    </w:p>
    <w:p w14:paraId="30DE5090" w14:textId="77777777" w:rsidR="00DC693C" w:rsidRDefault="00DC693C" w:rsidP="00DC693C">
      <w:pPr>
        <w:pStyle w:val="Heading4"/>
      </w:pPr>
      <w:r>
        <w:t>Advantages</w:t>
      </w:r>
    </w:p>
    <w:p w14:paraId="5BC57C21" w14:textId="77777777" w:rsidR="00DC693C" w:rsidRDefault="00DC693C" w:rsidP="00DC693C">
      <w:pPr>
        <w:pStyle w:val="Bullet1"/>
        <w:rPr>
          <w:ins w:id="426" w:author="Peter Dobson" w:date="2017-03-22T14:50:00Z"/>
        </w:rPr>
      </w:pPr>
      <w:r>
        <w:t xml:space="preserve">low weight and high-energy </w:t>
      </w:r>
      <w:ins w:id="427" w:author="Peter Dobson" w:date="2017-03-22T14:47:00Z">
        <w:r w:rsidR="00FA5FC6">
          <w:t>density</w:t>
        </w:r>
      </w:ins>
      <w:del w:id="428" w:author="Peter Dobson" w:date="2017-03-22T14:48:00Z">
        <w:r w:rsidDel="00FA5FC6">
          <w:delText>availability in a small space</w:delText>
        </w:r>
      </w:del>
      <w:r>
        <w:t>;</w:t>
      </w:r>
    </w:p>
    <w:p w14:paraId="4237D355" w14:textId="77777777" w:rsidR="00FA5FC6" w:rsidRDefault="00FA5FC6" w:rsidP="00DC693C">
      <w:pPr>
        <w:pStyle w:val="Bullet1"/>
      </w:pPr>
      <w:ins w:id="429" w:author="Peter Dobson" w:date="2017-03-22T14:50:00Z">
        <w:r>
          <w:t>long shelf life.</w:t>
        </w:r>
      </w:ins>
    </w:p>
    <w:p w14:paraId="72B33972" w14:textId="77777777" w:rsidR="00FA5FC6" w:rsidDel="00FA5FC6" w:rsidRDefault="00DC693C" w:rsidP="00FA5FC6">
      <w:pPr>
        <w:pStyle w:val="Bullet1"/>
        <w:rPr>
          <w:del w:id="430" w:author="Peter Dobson" w:date="2017-03-22T14:49:00Z"/>
        </w:rPr>
      </w:pPr>
      <w:commentRangeStart w:id="431"/>
      <w:del w:id="432" w:author="Peter Dobson" w:date="2017-03-22T14:49:00Z">
        <w:r w:rsidDel="00FA5FC6">
          <w:delText>sealed operation allows operation even under water.</w:delText>
        </w:r>
        <w:commentRangeEnd w:id="431"/>
        <w:r w:rsidR="00FA5FC6" w:rsidDel="00FA5FC6">
          <w:rPr>
            <w:rStyle w:val="CommentReference"/>
            <w:color w:val="auto"/>
          </w:rPr>
          <w:commentReference w:id="431"/>
        </w:r>
      </w:del>
    </w:p>
    <w:p w14:paraId="60AFB4E3" w14:textId="77777777" w:rsidR="00DC693C" w:rsidRDefault="00DC693C" w:rsidP="00DC693C">
      <w:pPr>
        <w:pStyle w:val="Heading4"/>
      </w:pPr>
      <w:r>
        <w:t>Disadvantages</w:t>
      </w:r>
    </w:p>
    <w:p w14:paraId="4FBB46A6" w14:textId="77777777" w:rsidR="00FA5FC6" w:rsidRDefault="00FA5FC6" w:rsidP="00DC693C">
      <w:pPr>
        <w:pStyle w:val="Bullet1"/>
        <w:rPr>
          <w:ins w:id="433" w:author="Peter Dobson" w:date="2017-03-22T14:52:00Z"/>
        </w:rPr>
      </w:pPr>
      <w:ins w:id="434" w:author="Peter Dobson" w:date="2017-03-22T14:52:00Z">
        <w:r>
          <w:t>There is an explosion risk if incorrectly operated;</w:t>
        </w:r>
      </w:ins>
    </w:p>
    <w:p w14:paraId="5E923481" w14:textId="77777777" w:rsidR="00FA5FC6" w:rsidRDefault="00FA5FC6" w:rsidP="00DC693C">
      <w:pPr>
        <w:pStyle w:val="Bullet1"/>
        <w:rPr>
          <w:ins w:id="435" w:author="Peter Dobson" w:date="2017-03-22T14:51:00Z"/>
        </w:rPr>
      </w:pPr>
      <w:ins w:id="436" w:author="Peter Dobson" w:date="2017-03-22T14:53:00Z">
        <w:r>
          <w:lastRenderedPageBreak/>
          <w:t>transportation restrictions;</w:t>
        </w:r>
      </w:ins>
      <w:del w:id="437" w:author="Peter Dobson" w:date="2017-03-22T14:53:00Z">
        <w:r w:rsidR="00DC693C" w:rsidDel="00FA5FC6">
          <w:delText>production of dangerous gases with consequent environmental concerns, including explosions</w:delText>
        </w:r>
      </w:del>
    </w:p>
    <w:p w14:paraId="29F52FC7" w14:textId="77777777" w:rsidR="00FA5FC6" w:rsidRDefault="00DC693C" w:rsidP="00DC693C">
      <w:pPr>
        <w:pStyle w:val="Bullet1"/>
      </w:pPr>
      <w:del w:id="438" w:author="Peter Dobson" w:date="2017-03-22T14:51:00Z">
        <w:r w:rsidDel="00FA5FC6">
          <w:delText xml:space="preserve">, prevents this type of battery from being recommended unless a </w:delText>
        </w:r>
      </w:del>
      <w:del w:id="439" w:author="Peter Dobson" w:date="2017-03-22T14:55:00Z">
        <w:r w:rsidDel="00FA5FC6">
          <w:delText xml:space="preserve">rigorous safety regime </w:delText>
        </w:r>
      </w:del>
      <w:del w:id="440" w:author="Peter Dobson" w:date="2017-03-22T14:54:00Z">
        <w:r w:rsidDel="00FA5FC6">
          <w:delText>is introduced</w:delText>
        </w:r>
      </w:del>
      <w:del w:id="441" w:author="Peter Dobson" w:date="2017-03-22T14:55:00Z">
        <w:r w:rsidDel="00FA5FC6">
          <w:delText>;</w:delText>
        </w:r>
      </w:del>
      <w:ins w:id="442" w:author="Peter Dobson" w:date="2017-03-22T14:54:00Z">
        <w:r w:rsidR="00FA5FC6">
          <w:t>high purchase cost;</w:t>
        </w:r>
      </w:ins>
    </w:p>
    <w:p w14:paraId="3E36A2E2" w14:textId="77777777" w:rsidR="00DC693C" w:rsidDel="00E8449B" w:rsidRDefault="00DC693C">
      <w:pPr>
        <w:pStyle w:val="Heading2"/>
        <w:rPr>
          <w:del w:id="443" w:author="Peter Dobson" w:date="2017-03-22T14:57:00Z"/>
        </w:rPr>
        <w:pPrChange w:id="444" w:author="Peter Dobson" w:date="2017-03-23T14:45:00Z">
          <w:pPr>
            <w:pStyle w:val="Bullet1"/>
          </w:pPr>
        </w:pPrChange>
      </w:pPr>
      <w:del w:id="445" w:author="Peter Dobson" w:date="2017-03-22T14:57:00Z">
        <w:r w:rsidDel="00E8449B">
          <w:delText>disposal of Lithium batteries is extremely difficult and costly however this service may be built into the purchase price.</w:delText>
        </w:r>
        <w:bookmarkStart w:id="446" w:name="_Toc478637228"/>
        <w:bookmarkEnd w:id="446"/>
      </w:del>
    </w:p>
    <w:p w14:paraId="51139DC7" w14:textId="77777777" w:rsidR="00DC693C" w:rsidRDefault="00DC693C" w:rsidP="00981D6B">
      <w:pPr>
        <w:pStyle w:val="Heading2"/>
        <w:rPr>
          <w:ins w:id="447" w:author="Peter Dobson" w:date="2017-03-22T15:07:00Z"/>
        </w:rPr>
      </w:pPr>
      <w:bookmarkStart w:id="448" w:name="_Toc450571064"/>
      <w:bookmarkStart w:id="449" w:name="_Toc478637229"/>
      <w:r>
        <w:t>Secondary Battery Types</w:t>
      </w:r>
      <w:bookmarkEnd w:id="448"/>
      <w:bookmarkEnd w:id="449"/>
    </w:p>
    <w:p w14:paraId="7898C7C9" w14:textId="77777777" w:rsidR="00A853CE" w:rsidRDefault="00A853CE">
      <w:pPr>
        <w:pStyle w:val="Heading2separationline"/>
        <w:pPrChange w:id="450" w:author="Peter Dobson" w:date="2017-03-22T15:07:00Z">
          <w:pPr>
            <w:pStyle w:val="Heading2"/>
          </w:pPr>
        </w:pPrChange>
      </w:pPr>
    </w:p>
    <w:p w14:paraId="18356AD3" w14:textId="77777777" w:rsidR="00A853CE" w:rsidRDefault="00D855F1">
      <w:pPr>
        <w:pStyle w:val="BodyText"/>
        <w:pPrChange w:id="451" w:author="Peter Dobson" w:date="2017-03-22T15:09:00Z">
          <w:pPr>
            <w:pStyle w:val="Heading2separationline"/>
          </w:pPr>
        </w:pPrChange>
      </w:pPr>
      <w:ins w:id="452" w:author="Peter Dobson" w:date="2017-03-22T15:08:00Z">
        <w:r>
          <w:t xml:space="preserve">This section covers the description of </w:t>
        </w:r>
      </w:ins>
      <w:ins w:id="453" w:author="Peter Dobson" w:date="2017-03-22T15:11:00Z">
        <w:r w:rsidR="00B0547A">
          <w:t xml:space="preserve">rechargeable </w:t>
        </w:r>
      </w:ins>
      <w:ins w:id="454" w:author="Peter Dobson" w:date="2017-03-22T15:08:00Z">
        <w:r>
          <w:t xml:space="preserve">batteries </w:t>
        </w:r>
      </w:ins>
      <w:ins w:id="455" w:author="Peter Dobson" w:date="2017-03-22T15:11:00Z">
        <w:r w:rsidR="00B0547A">
          <w:t xml:space="preserve">that are </w:t>
        </w:r>
      </w:ins>
      <w:ins w:id="456" w:author="Peter Dobson" w:date="2017-03-22T15:08:00Z">
        <w:r>
          <w:t>use</w:t>
        </w:r>
      </w:ins>
      <w:ins w:id="457" w:author="Peter Dobson" w:date="2017-03-22T15:09:00Z">
        <w:r>
          <w:t>d where a charging source is available</w:t>
        </w:r>
      </w:ins>
      <w:ins w:id="458" w:author="Peter Dobson" w:date="2017-03-22T15:08:00Z">
        <w:r>
          <w:t xml:space="preserve">. It is important that </w:t>
        </w:r>
        <w:r w:rsidR="00B11B40" w:rsidRPr="00B51B0C">
          <w:t>over-current protection is considered</w:t>
        </w:r>
        <w:r>
          <w:t xml:space="preserve"> on all </w:t>
        </w:r>
      </w:ins>
      <w:ins w:id="459" w:author="Peter Dobson" w:date="2017-03-22T15:12:00Z">
        <w:r w:rsidR="00B0547A">
          <w:t>secondary</w:t>
        </w:r>
      </w:ins>
      <w:ins w:id="460" w:author="Peter Dobson" w:date="2017-03-22T15:08:00Z">
        <w:r>
          <w:t xml:space="preserve"> battery banks.</w:t>
        </w:r>
      </w:ins>
    </w:p>
    <w:p w14:paraId="544FDD6B" w14:textId="77777777" w:rsidR="00DC693C" w:rsidRDefault="00DC693C" w:rsidP="00DC693C">
      <w:pPr>
        <w:pStyle w:val="Heading3"/>
      </w:pPr>
      <w:bookmarkStart w:id="461" w:name="_Toc450571065"/>
      <w:bookmarkStart w:id="462" w:name="_Toc478637230"/>
      <w:r>
        <w:t>Flooded lead-acid batteries</w:t>
      </w:r>
      <w:bookmarkEnd w:id="461"/>
      <w:bookmarkEnd w:id="462"/>
    </w:p>
    <w:p w14:paraId="16EE37A0" w14:textId="77777777" w:rsidR="00DC693C" w:rsidRDefault="00DC693C" w:rsidP="00DC693C">
      <w:pPr>
        <w:pStyle w:val="Heading4"/>
      </w:pPr>
      <w:r>
        <w:t>Advantages</w:t>
      </w:r>
    </w:p>
    <w:p w14:paraId="4BD8C23A" w14:textId="77777777" w:rsidR="00DC693C" w:rsidRDefault="00DC693C" w:rsidP="00DC693C">
      <w:pPr>
        <w:pStyle w:val="Bullet1"/>
      </w:pPr>
      <w:r>
        <w:t>popular low cost</w:t>
      </w:r>
      <w:del w:id="463" w:author="Peter Dobson" w:date="2017-03-22T14:58:00Z">
        <w:r w:rsidDel="00E8449B">
          <w:delText xml:space="preserve"> </w:delText>
        </w:r>
      </w:del>
      <w:ins w:id="464" w:author="Peter Dobson" w:date="2017-03-22T14:58:00Z">
        <w:r w:rsidR="00E8449B">
          <w:t xml:space="preserve"> battery </w:t>
        </w:r>
      </w:ins>
      <w:del w:id="465" w:author="Peter Dobson" w:date="2017-03-22T14:58:00Z">
        <w:r w:rsidDel="00E8449B">
          <w:delText xml:space="preserve">secondary battery </w:delText>
        </w:r>
      </w:del>
      <w:r>
        <w:t xml:space="preserve">– </w:t>
      </w:r>
      <w:del w:id="466" w:author="Peter Dobson" w:date="2017-03-22T15:00:00Z">
        <w:r w:rsidDel="00662C4D">
          <w:delText>capable of manufacture on a local basis, worldwide, from low to high rates of production</w:delText>
        </w:r>
      </w:del>
      <w:ins w:id="467" w:author="Peter Dobson" w:date="2017-03-22T15:00:00Z">
        <w:r w:rsidR="00662C4D">
          <w:t>readily available</w:t>
        </w:r>
      </w:ins>
      <w:r>
        <w:t>;</w:t>
      </w:r>
    </w:p>
    <w:p w14:paraId="55A00163" w14:textId="77777777" w:rsidR="00DC693C" w:rsidRDefault="00DC693C" w:rsidP="00DC693C">
      <w:pPr>
        <w:pStyle w:val="Bullet1"/>
      </w:pPr>
      <w:r>
        <w:t>available in large quantities and in a variety of sizes</w:t>
      </w:r>
      <w:ins w:id="468" w:author="Peter Dobson" w:date="2017-03-22T14:59:00Z">
        <w:r w:rsidR="00662C4D">
          <w:t xml:space="preserve">, </w:t>
        </w:r>
      </w:ins>
      <w:del w:id="469" w:author="Peter Dobson" w:date="2017-03-22T14:59:00Z">
        <w:r w:rsidDel="00662C4D">
          <w:delText xml:space="preserve"> and </w:delText>
        </w:r>
      </w:del>
      <w:r>
        <w:t>designs</w:t>
      </w:r>
      <w:ins w:id="470" w:author="Peter Dobson" w:date="2017-03-22T14:59:00Z">
        <w:r w:rsidR="00662C4D">
          <w:t xml:space="preserve"> and capacities</w:t>
        </w:r>
      </w:ins>
      <w:del w:id="471" w:author="Peter Dobson" w:date="2017-03-22T14:59:00Z">
        <w:r w:rsidDel="00662C4D">
          <w:delText xml:space="preserve"> – manufactured in sizes from smaller than 1 Ah to several thousand ampere hours</w:delText>
        </w:r>
      </w:del>
      <w:r>
        <w:t>;</w:t>
      </w:r>
    </w:p>
    <w:p w14:paraId="76621664" w14:textId="77777777" w:rsidR="00DC693C" w:rsidRDefault="00DC693C" w:rsidP="00DC693C">
      <w:pPr>
        <w:pStyle w:val="Bullet1"/>
      </w:pPr>
      <w:r>
        <w:t>good high</w:t>
      </w:r>
      <w:ins w:id="472" w:author="Peter Dobson" w:date="2017-03-22T15:01:00Z">
        <w:r w:rsidR="00CF0F4E">
          <w:t xml:space="preserve"> discharge </w:t>
        </w:r>
      </w:ins>
      <w:del w:id="473" w:author="Peter Dobson" w:date="2017-03-22T15:01:00Z">
        <w:r w:rsidDel="00CF0F4E">
          <w:delText>-</w:delText>
        </w:r>
      </w:del>
      <w:r>
        <w:t>rate performance;</w:t>
      </w:r>
    </w:p>
    <w:p w14:paraId="2C01FBF5" w14:textId="77777777" w:rsidR="00DC693C" w:rsidRDefault="00DC693C" w:rsidP="00DC693C">
      <w:pPr>
        <w:pStyle w:val="Bullet1"/>
      </w:pPr>
      <w:r>
        <w:t>reasonable storage life – can be stored in dry condition</w:t>
      </w:r>
      <w:ins w:id="474" w:author="Peter Dobson" w:date="2017-03-22T15:01:00Z">
        <w:r w:rsidR="00CF0F4E">
          <w:t>s</w:t>
        </w:r>
      </w:ins>
      <w:r>
        <w:t>;</w:t>
      </w:r>
    </w:p>
    <w:p w14:paraId="632BA2C5" w14:textId="77777777" w:rsidR="00DC693C" w:rsidDel="00CF0F4E" w:rsidRDefault="00DC693C" w:rsidP="00DC693C">
      <w:pPr>
        <w:pStyle w:val="Bullet1"/>
        <w:rPr>
          <w:del w:id="475" w:author="Peter Dobson" w:date="2017-03-22T15:03:00Z"/>
        </w:rPr>
      </w:pPr>
      <w:del w:id="476" w:author="Peter Dobson" w:date="2017-03-22T15:03:00Z">
        <w:r w:rsidDel="00CF0F4E">
          <w:delText>easily disposable – recyclable;</w:delText>
        </w:r>
      </w:del>
    </w:p>
    <w:p w14:paraId="1C104552" w14:textId="77777777" w:rsidR="00DC693C" w:rsidRDefault="00DC693C" w:rsidP="00DC693C">
      <w:pPr>
        <w:pStyle w:val="Bullet1"/>
      </w:pPr>
      <w:r>
        <w:t>electrically efficient</w:t>
      </w:r>
      <w:del w:id="477" w:author="Peter Dobson" w:date="2017-03-22T15:06:00Z">
        <w:r w:rsidDel="00455786">
          <w:delText xml:space="preserve"> – </w:delText>
        </w:r>
      </w:del>
      <w:del w:id="478" w:author="Peter Dobson" w:date="2017-03-22T15:05:00Z">
        <w:r w:rsidDel="00455786">
          <w:delText>turnaround efficiency of over 70 %, comparing discharge energy out with charge energy in (also compared with Nickel Cadmium cells)</w:delText>
        </w:r>
      </w:del>
      <w:r>
        <w:t>;</w:t>
      </w:r>
    </w:p>
    <w:p w14:paraId="374027E4" w14:textId="77777777" w:rsidR="00DC693C" w:rsidRDefault="00DC693C" w:rsidP="00DC693C">
      <w:pPr>
        <w:pStyle w:val="Bullet1"/>
      </w:pPr>
      <w:r>
        <w:t>high cell voltage</w:t>
      </w:r>
      <w:ins w:id="479" w:author="Peter Dobson" w:date="2017-03-22T15:14:00Z">
        <w:r w:rsidR="005E3F89">
          <w:t>;</w:t>
        </w:r>
      </w:ins>
      <w:del w:id="480" w:author="Peter Dobson" w:date="2017-03-22T15:14:00Z">
        <w:r w:rsidDel="005E3F89">
          <w:delText xml:space="preserve"> – (open-circuit voltage of 2.0 V is the highest of all aqueous electrolyte battery systems);</w:delText>
        </w:r>
      </w:del>
    </w:p>
    <w:p w14:paraId="33472C26" w14:textId="77777777" w:rsidR="00DC693C" w:rsidRDefault="00DC693C" w:rsidP="00DC693C">
      <w:pPr>
        <w:pStyle w:val="Bullet1"/>
      </w:pPr>
      <w:r>
        <w:t>good float charge service;</w:t>
      </w:r>
    </w:p>
    <w:p w14:paraId="4C756ADF" w14:textId="77777777" w:rsidR="00DC693C" w:rsidRDefault="00DC693C" w:rsidP="00DC693C">
      <w:pPr>
        <w:pStyle w:val="Bullet1"/>
      </w:pPr>
      <w:r>
        <w:t>easy state-of-charge indication (only wet electrolyte);</w:t>
      </w:r>
    </w:p>
    <w:p w14:paraId="4F91C846" w14:textId="77777777" w:rsidR="00DC693C" w:rsidRDefault="00DC693C" w:rsidP="00DC693C">
      <w:pPr>
        <w:pStyle w:val="Bullet1"/>
      </w:pPr>
      <w:del w:id="481" w:author="Peter Dobson" w:date="2017-03-22T15:16:00Z">
        <w:r w:rsidDel="005E3F89">
          <w:delText>low cost</w:delText>
        </w:r>
      </w:del>
      <w:del w:id="482" w:author="Peter Dobson" w:date="2017-03-22T15:15:00Z">
        <w:r w:rsidDel="005E3F89">
          <w:delText xml:space="preserve"> compared with other secondary batteries</w:delText>
        </w:r>
      </w:del>
      <w:del w:id="483" w:author="Peter Dobson" w:date="2017-03-22T15:16:00Z">
        <w:r w:rsidDel="005E3F89">
          <w:delText>.</w:delText>
        </w:r>
      </w:del>
      <w:ins w:id="484" w:author="Peter Dobson" w:date="2017-03-22T15:16:00Z">
        <w:r w:rsidR="005E3F89">
          <w:t>proven technology.</w:t>
        </w:r>
      </w:ins>
    </w:p>
    <w:p w14:paraId="26BD0869" w14:textId="77777777" w:rsidR="00DC693C" w:rsidRDefault="00DC693C" w:rsidP="00DC693C">
      <w:pPr>
        <w:pStyle w:val="Heading4"/>
      </w:pPr>
      <w:r>
        <w:t>Disadvantages</w:t>
      </w:r>
    </w:p>
    <w:p w14:paraId="3CF87BF6" w14:textId="77777777" w:rsidR="00DC693C" w:rsidRDefault="00DC693C" w:rsidP="00DC693C">
      <w:pPr>
        <w:pStyle w:val="Bullet1"/>
      </w:pPr>
      <w:r>
        <w:t xml:space="preserve">relatively low </w:t>
      </w:r>
      <w:ins w:id="485" w:author="Peter Dobson" w:date="2017-03-22T15:19:00Z">
        <w:r w:rsidR="00F40976">
          <w:t xml:space="preserve">deep discharge </w:t>
        </w:r>
      </w:ins>
      <w:r>
        <w:t>cycle life</w:t>
      </w:r>
      <w:del w:id="486" w:author="Peter Dobson" w:date="2017-03-22T15:19:00Z">
        <w:r w:rsidDel="00F40976">
          <w:delText xml:space="preserve"> (50 – 500 cycles), up to 2000 cycles with special designs</w:delText>
        </w:r>
      </w:del>
      <w:r>
        <w:t>;</w:t>
      </w:r>
    </w:p>
    <w:p w14:paraId="23B861B6" w14:textId="77777777" w:rsidR="00DC693C" w:rsidRDefault="00DC693C" w:rsidP="00DC693C">
      <w:pPr>
        <w:pStyle w:val="Bullet1"/>
      </w:pPr>
      <w:r>
        <w:t>l</w:t>
      </w:r>
      <w:ins w:id="487" w:author="Peter Dobson" w:date="2017-03-22T15:21:00Z">
        <w:r w:rsidR="00F40976">
          <w:t>ow</w:t>
        </w:r>
      </w:ins>
      <w:del w:id="488" w:author="Peter Dobson" w:date="2017-03-22T15:21:00Z">
        <w:r w:rsidDel="00F40976">
          <w:delText>imited</w:delText>
        </w:r>
      </w:del>
      <w:r>
        <w:t xml:space="preserve"> </w:t>
      </w:r>
      <w:ins w:id="489" w:author="Peter Dobson" w:date="2017-03-22T15:23:00Z">
        <w:r w:rsidR="00F40976">
          <w:t xml:space="preserve">specific </w:t>
        </w:r>
      </w:ins>
      <w:r>
        <w:t xml:space="preserve">energy </w:t>
      </w:r>
      <w:del w:id="490" w:author="Peter Dobson" w:date="2017-03-22T15:24:00Z">
        <w:r w:rsidDel="00F40976">
          <w:delText xml:space="preserve">density </w:delText>
        </w:r>
      </w:del>
      <w:r>
        <w:t>– typically 30 – 40 Wh/kg;</w:t>
      </w:r>
    </w:p>
    <w:p w14:paraId="738958AF" w14:textId="77777777" w:rsidR="00DC693C" w:rsidRDefault="00DC693C" w:rsidP="00DC693C">
      <w:pPr>
        <w:pStyle w:val="Bullet1"/>
      </w:pPr>
      <w:r>
        <w:t>poor low- and high-temperature performance;</w:t>
      </w:r>
    </w:p>
    <w:p w14:paraId="771C1C0B" w14:textId="77777777" w:rsidR="00DC693C" w:rsidRDefault="00C24A97" w:rsidP="00DC693C">
      <w:pPr>
        <w:pStyle w:val="Bullet1"/>
      </w:pPr>
      <w:ins w:id="491" w:author="Peter Dobson" w:date="2017-03-22T17:22:00Z">
        <w:r>
          <w:t>high self-discharge</w:t>
        </w:r>
      </w:ins>
      <w:del w:id="492" w:author="Peter Dobson" w:date="2017-03-22T17:22:00Z">
        <w:r w:rsidR="00DC693C" w:rsidDel="00C24A97">
          <w:delText>poor charge retention</w:delText>
        </w:r>
      </w:del>
      <w:r w:rsidR="00DC693C">
        <w:t>;</w:t>
      </w:r>
    </w:p>
    <w:p w14:paraId="0C6CD68C" w14:textId="77777777" w:rsidR="00A853CE" w:rsidRDefault="00DC693C">
      <w:pPr>
        <w:pStyle w:val="Bullet1"/>
        <w:rPr>
          <w:del w:id="493" w:author="Peter Dobson" w:date="2017-03-22T15:23:00Z"/>
        </w:rPr>
        <w:pPrChange w:id="494" w:author="Peter Dobson" w:date="2017-03-22T15:23:00Z">
          <w:pPr>
            <w:pStyle w:val="Bullet1text"/>
          </w:pPr>
        </w:pPrChange>
      </w:pPr>
      <w:r>
        <w:t xml:space="preserve">long-term storage in a discharged condition can lead to </w:t>
      </w:r>
      <w:ins w:id="495" w:author="Peter Dobson" w:date="2017-03-22T15:21:00Z">
        <w:r w:rsidR="00F40976">
          <w:t xml:space="preserve">electrode </w:t>
        </w:r>
      </w:ins>
      <w:del w:id="496" w:author="Peter Dobson" w:date="2017-03-22T15:20:00Z">
        <w:r w:rsidDel="00F40976">
          <w:delText>irreversible polarization of electrodes</w:delText>
        </w:r>
      </w:del>
      <w:ins w:id="497" w:author="Peter Dobson" w:date="2017-03-22T15:20:00Z">
        <w:r w:rsidR="00F40976">
          <w:t>sulphation</w:t>
        </w:r>
      </w:ins>
      <w:r>
        <w:t>;</w:t>
      </w:r>
    </w:p>
    <w:p w14:paraId="466F78C6" w14:textId="77777777" w:rsidR="00F40976" w:rsidRDefault="00F40976" w:rsidP="00DC693C">
      <w:pPr>
        <w:pStyle w:val="Bullet1"/>
        <w:rPr>
          <w:ins w:id="498" w:author="Peter Dobson" w:date="2017-03-22T15:23:00Z"/>
        </w:rPr>
      </w:pPr>
    </w:p>
    <w:p w14:paraId="3D791B72" w14:textId="77777777" w:rsidR="00A853CE" w:rsidRDefault="00DC693C">
      <w:pPr>
        <w:pStyle w:val="Bullet1"/>
        <w:ind w:left="0"/>
        <w:rPr>
          <w:del w:id="499" w:author="Peter Dobson" w:date="2017-03-22T15:22:00Z"/>
        </w:rPr>
        <w:pPrChange w:id="500" w:author="Peter Dobson" w:date="2017-03-22T15:23:00Z">
          <w:pPr>
            <w:pStyle w:val="Bullet1"/>
          </w:pPr>
        </w:pPrChange>
      </w:pPr>
      <w:del w:id="501" w:author="Peter Dobson" w:date="2017-03-22T15:22:00Z">
        <w:r w:rsidDel="00F40976">
          <w:delText>Hydrogen production can result in an explosion hazard;</w:delText>
        </w:r>
      </w:del>
    </w:p>
    <w:p w14:paraId="6A1EC43F" w14:textId="77777777" w:rsidR="00A853CE" w:rsidRDefault="00DC693C">
      <w:pPr>
        <w:pStyle w:val="Bullet1"/>
        <w:pPrChange w:id="502" w:author="Peter Dobson" w:date="2017-03-22T15:23:00Z">
          <w:pPr>
            <w:pStyle w:val="Bullet1text"/>
          </w:pPr>
        </w:pPrChange>
      </w:pPr>
      <w:del w:id="503" w:author="Peter Dobson" w:date="2017-03-22T15:25:00Z">
        <w:r w:rsidDel="00F40976">
          <w:delText>Dangerous</w:delText>
        </w:r>
      </w:del>
      <w:ins w:id="504" w:author="Peter Dobson" w:date="2017-03-22T15:25:00Z">
        <w:r w:rsidR="00F40976">
          <w:t>hazardous</w:t>
        </w:r>
      </w:ins>
      <w:r>
        <w:t xml:space="preserve"> contents (corrosive electrolyte).</w:t>
      </w:r>
    </w:p>
    <w:p w14:paraId="395B8AF1" w14:textId="77777777" w:rsidR="00DC693C" w:rsidRDefault="00DC693C" w:rsidP="00DC693C">
      <w:pPr>
        <w:pStyle w:val="Bullet1"/>
      </w:pPr>
      <w:r>
        <w:t>need adequate ventilation</w:t>
      </w:r>
      <w:ins w:id="505" w:author="Peter Dobson" w:date="2017-03-22T15:22:00Z">
        <w:r w:rsidR="00F40976">
          <w:t xml:space="preserve"> to avoid explosive condition</w:t>
        </w:r>
      </w:ins>
      <w:r>
        <w:t>;</w:t>
      </w:r>
    </w:p>
    <w:p w14:paraId="07EE022A" w14:textId="77777777" w:rsidR="00DC693C" w:rsidDel="00F40976" w:rsidRDefault="00DC693C" w:rsidP="00DC693C">
      <w:pPr>
        <w:pStyle w:val="Bullet1"/>
        <w:rPr>
          <w:del w:id="506" w:author="Peter Dobson" w:date="2017-03-22T15:25:00Z"/>
        </w:rPr>
      </w:pPr>
      <w:del w:id="507" w:author="Peter Dobson" w:date="2017-03-22T15:25:00Z">
        <w:r w:rsidDel="00F40976">
          <w:delText>thermal runaway in improperly designed batteries or charging equipment;*</w:delText>
        </w:r>
      </w:del>
    </w:p>
    <w:p w14:paraId="50D5CB17" w14:textId="77777777" w:rsidR="00DC693C" w:rsidDel="00F40976" w:rsidRDefault="00DC693C" w:rsidP="00DC693C">
      <w:pPr>
        <w:pStyle w:val="Bullet1"/>
        <w:rPr>
          <w:del w:id="508" w:author="Peter Dobson" w:date="2017-03-22T15:26:00Z"/>
        </w:rPr>
      </w:pPr>
      <w:del w:id="509" w:author="Peter Dobson" w:date="2017-03-22T15:26:00Z">
        <w:r w:rsidDel="00F40976">
          <w:delText>positive post blister corrosion with some designs;</w:delText>
        </w:r>
      </w:del>
    </w:p>
    <w:p w14:paraId="34DD1649" w14:textId="77777777" w:rsidR="00DC693C" w:rsidDel="00A22BCE" w:rsidRDefault="00A22BCE" w:rsidP="00DC693C">
      <w:pPr>
        <w:pStyle w:val="Bullet1"/>
        <w:rPr>
          <w:del w:id="510" w:author="Peter Dobson" w:date="2017-03-22T15:27:00Z"/>
        </w:rPr>
      </w:pPr>
      <w:ins w:id="511" w:author="Peter Dobson" w:date="2017-03-22T15:28:00Z">
        <w:r>
          <w:lastRenderedPageBreak/>
          <w:t xml:space="preserve">hazardous </w:t>
        </w:r>
      </w:ins>
      <w:ins w:id="512" w:author="Peter Dobson" w:date="2017-03-22T16:06:00Z">
        <w:r w:rsidR="007D1247">
          <w:t xml:space="preserve">and difficult </w:t>
        </w:r>
      </w:ins>
      <w:ins w:id="513" w:author="Peter Dobson" w:date="2017-03-22T15:28:00Z">
        <w:r>
          <w:t>to transport and install</w:t>
        </w:r>
      </w:ins>
      <w:ins w:id="514" w:author="Peter Dobson" w:date="2017-03-22T16:11:00Z">
        <w:r w:rsidR="00257BE8">
          <w:t>;</w:t>
        </w:r>
      </w:ins>
      <w:del w:id="515" w:author="Peter Dobson" w:date="2017-03-22T15:27:00Z">
        <w:r w:rsidR="00DC693C" w:rsidDel="00A22BCE">
          <w:delText>intolerance to deep discharging resulting in Sulphation of plates and battery failure;</w:delText>
        </w:r>
      </w:del>
    </w:p>
    <w:p w14:paraId="20ACBBB3" w14:textId="77777777" w:rsidR="00A22BCE" w:rsidRDefault="00A22BCE" w:rsidP="00DC693C">
      <w:pPr>
        <w:pStyle w:val="Bullet1"/>
        <w:rPr>
          <w:ins w:id="516" w:author="Peter Dobson" w:date="2017-03-22T15:28:00Z"/>
        </w:rPr>
      </w:pPr>
    </w:p>
    <w:p w14:paraId="1DA978F4" w14:textId="77777777" w:rsidR="00A853CE" w:rsidRDefault="007D1247">
      <w:pPr>
        <w:pStyle w:val="Bullet1"/>
        <w:ind w:left="426" w:hanging="426"/>
        <w:rPr>
          <w:ins w:id="517" w:author="Peter Dobson" w:date="2017-03-22T16:09:00Z"/>
        </w:rPr>
        <w:pPrChange w:id="518" w:author="Peter Dobson" w:date="2017-03-22T16:08:00Z">
          <w:pPr>
            <w:pStyle w:val="BodyText"/>
            <w:ind w:left="426" w:hanging="426"/>
          </w:pPr>
        </w:pPrChange>
      </w:pPr>
      <w:ins w:id="519" w:author="Peter Dobson" w:date="2017-03-22T16:07:00Z">
        <w:r>
          <w:t xml:space="preserve">Stratification may occur with </w:t>
        </w:r>
      </w:ins>
      <w:ins w:id="520" w:author="Peter Dobson" w:date="2017-03-22T16:08:00Z">
        <w:r w:rsidR="00657BF3">
          <w:t>a low recharge rate</w:t>
        </w:r>
      </w:ins>
      <w:ins w:id="521" w:author="Peter Dobson" w:date="2017-03-22T16:07:00Z">
        <w:r w:rsidR="00257BE8">
          <w:t>;</w:t>
        </w:r>
      </w:ins>
    </w:p>
    <w:p w14:paraId="0991E197" w14:textId="77777777" w:rsidR="00DC693C" w:rsidDel="007D1247" w:rsidRDefault="00657BF3" w:rsidP="00DC693C">
      <w:pPr>
        <w:pStyle w:val="Bullet1"/>
        <w:rPr>
          <w:del w:id="522" w:author="Peter Dobson" w:date="2017-03-22T16:06:00Z"/>
        </w:rPr>
      </w:pPr>
      <w:ins w:id="523" w:author="Peter Dobson" w:date="2017-03-22T16:09:00Z">
        <w:r>
          <w:t xml:space="preserve">Rapid </w:t>
        </w:r>
      </w:ins>
      <w:ins w:id="524" w:author="Peter Dobson" w:date="2017-03-22T16:11:00Z">
        <w:r w:rsidR="00257BE8">
          <w:t xml:space="preserve">unexpected </w:t>
        </w:r>
      </w:ins>
      <w:ins w:id="525" w:author="Peter Dobson" w:date="2017-03-22T16:09:00Z">
        <w:r>
          <w:t>failure</w:t>
        </w:r>
      </w:ins>
      <w:ins w:id="526" w:author="Peter Dobson" w:date="2017-03-22T16:11:00Z">
        <w:r w:rsidR="00257BE8">
          <w:t>.</w:t>
        </w:r>
      </w:ins>
      <w:del w:id="527" w:author="Peter Dobson" w:date="2017-03-22T15:28:00Z">
        <w:r w:rsidR="00DC693C" w:rsidDel="00A22BCE">
          <w:delText>heavy to transport and install</w:delText>
        </w:r>
      </w:del>
      <w:del w:id="528" w:author="Peter Dobson" w:date="2017-03-22T16:06:00Z">
        <w:r w:rsidR="00DC693C" w:rsidDel="007D1247">
          <w:delText>;</w:delText>
        </w:r>
      </w:del>
    </w:p>
    <w:p w14:paraId="3C881321" w14:textId="77777777" w:rsidR="00DC693C" w:rsidRPr="00C33029" w:rsidDel="007D1247" w:rsidRDefault="00B11B40" w:rsidP="00DC693C">
      <w:pPr>
        <w:pStyle w:val="Bullet1"/>
        <w:rPr>
          <w:del w:id="529" w:author="Peter Dobson" w:date="2017-03-22T16:04:00Z"/>
          <w:highlight w:val="cyan"/>
          <w:rPrChange w:id="530" w:author="Peter Dobson" w:date="2017-03-22T15:32:00Z">
            <w:rPr>
              <w:del w:id="531" w:author="Peter Dobson" w:date="2017-03-22T16:04:00Z"/>
            </w:rPr>
          </w:rPrChange>
        </w:rPr>
      </w:pPr>
      <w:del w:id="532" w:author="Peter Dobson" w:date="2017-03-22T16:04:00Z">
        <w:r w:rsidRPr="00B11B40">
          <w:rPr>
            <w:highlight w:val="cyan"/>
            <w:rPrChange w:id="533" w:author="Peter Dobson" w:date="2017-03-22T15:32:00Z">
              <w:rPr/>
            </w:rPrChange>
          </w:rPr>
          <w:delText>difficult to transport safely in wet conditions and aboard aircrafts;</w:delText>
        </w:r>
      </w:del>
    </w:p>
    <w:p w14:paraId="4B52B872" w14:textId="77777777" w:rsidR="00DC693C" w:rsidDel="007D1247" w:rsidRDefault="00DC693C" w:rsidP="00DC693C">
      <w:pPr>
        <w:pStyle w:val="Bullet1"/>
        <w:rPr>
          <w:del w:id="534" w:author="Peter Dobson" w:date="2017-03-22T16:05:00Z"/>
        </w:rPr>
      </w:pPr>
      <w:del w:id="535" w:author="Peter Dobson" w:date="2017-03-22T16:05:00Z">
        <w:r w:rsidDel="007D1247">
          <w:delText>electrolyte spilled if battery tilted;</w:delText>
        </w:r>
      </w:del>
    </w:p>
    <w:p w14:paraId="3F7AD6FD" w14:textId="77777777" w:rsidR="00DC693C" w:rsidDel="007D1247" w:rsidRDefault="00DC693C" w:rsidP="00DC693C">
      <w:pPr>
        <w:pStyle w:val="Bullet1"/>
        <w:rPr>
          <w:del w:id="536" w:author="Peter Dobson" w:date="2017-03-22T16:06:00Z"/>
        </w:rPr>
      </w:pPr>
      <w:del w:id="537" w:author="Peter Dobson" w:date="2017-03-22T16:06:00Z">
        <w:r w:rsidDel="007D1247">
          <w:delText>lead is regarded as a hazardous material in some parts of the world;</w:delText>
        </w:r>
      </w:del>
    </w:p>
    <w:p w14:paraId="66967F20" w14:textId="77777777" w:rsidR="00A853CE" w:rsidRDefault="00DC693C">
      <w:pPr>
        <w:pStyle w:val="Bullet1"/>
        <w:ind w:left="426" w:hanging="426"/>
        <w:rPr>
          <w:del w:id="538" w:author="Peter Dobson" w:date="2017-03-22T16:08:00Z"/>
        </w:rPr>
        <w:pPrChange w:id="539" w:author="Peter Dobson" w:date="2017-03-22T16:08:00Z">
          <w:pPr>
            <w:pStyle w:val="Bullet1"/>
          </w:pPr>
        </w:pPrChange>
      </w:pPr>
      <w:del w:id="540" w:author="Peter Dobson" w:date="2017-03-22T16:08:00Z">
        <w:r w:rsidDel="007D1247">
          <w:delText>large battery charged with small PV array – stratification may occur.</w:delText>
        </w:r>
      </w:del>
    </w:p>
    <w:p w14:paraId="3697D8F3" w14:textId="77777777" w:rsidR="00A853CE" w:rsidRDefault="00DC693C">
      <w:pPr>
        <w:pStyle w:val="Bullet1"/>
        <w:ind w:left="426" w:hanging="426"/>
        <w:pPrChange w:id="541" w:author="Peter Dobson" w:date="2017-03-22T16:08:00Z">
          <w:pPr>
            <w:pStyle w:val="BodyText"/>
            <w:ind w:left="426" w:hanging="426"/>
          </w:pPr>
        </w:pPrChange>
      </w:pPr>
      <w:del w:id="542" w:author="Peter Dobson" w:date="2017-03-22T16:08:00Z">
        <w:r w:rsidDel="007D1247">
          <w:delText>*</w:delText>
        </w:r>
        <w:r w:rsidDel="007D1247">
          <w:tab/>
        </w:r>
      </w:del>
      <w:del w:id="543" w:author="Peter Dobson" w:date="2017-03-22T15:25:00Z">
        <w:r w:rsidDel="00F40976">
          <w:delText>the thermal runaway, a critical condition, whereby a cell on charge or discharge will overheat through internal heat generation caused by high overcharge or over discharging or other abusive condition, may end with self-destruction of the cell.</w:delText>
        </w:r>
      </w:del>
    </w:p>
    <w:p w14:paraId="7A6AB273" w14:textId="77777777" w:rsidR="00DC693C" w:rsidRDefault="00DC693C" w:rsidP="00DC693C">
      <w:pPr>
        <w:pStyle w:val="Heading3"/>
      </w:pPr>
      <w:bookmarkStart w:id="544" w:name="_Toc450571066"/>
      <w:bookmarkStart w:id="545" w:name="_Toc478637231"/>
      <w:r>
        <w:t>Valve-regulated lead-acid (VRLA) batteries - Absorbed Glass Matt (AGM)</w:t>
      </w:r>
      <w:bookmarkEnd w:id="544"/>
      <w:ins w:id="546" w:author="Peter Dobson" w:date="2017-03-22T16:36:00Z">
        <w:r w:rsidR="00033F7A">
          <w:t xml:space="preserve"> and </w:t>
        </w:r>
      </w:ins>
      <w:ins w:id="547" w:author="Peter Dobson" w:date="2017-03-22T16:37:00Z">
        <w:r w:rsidR="00033F7A">
          <w:t>Gel Electrolyte</w:t>
        </w:r>
      </w:ins>
      <w:bookmarkEnd w:id="545"/>
    </w:p>
    <w:p w14:paraId="6A4CCD40" w14:textId="77777777" w:rsidR="00DC693C" w:rsidRDefault="00DC693C" w:rsidP="00DC693C">
      <w:pPr>
        <w:pStyle w:val="Heading4"/>
      </w:pPr>
      <w:r>
        <w:t>Advantages</w:t>
      </w:r>
    </w:p>
    <w:p w14:paraId="1F6B0A9C" w14:textId="77777777" w:rsidR="00DC693C" w:rsidRDefault="00DC693C" w:rsidP="00DC693C">
      <w:pPr>
        <w:pStyle w:val="Bullet1"/>
      </w:pPr>
      <w:r>
        <w:t>maintenance-free (no requirement for topping up);</w:t>
      </w:r>
    </w:p>
    <w:p w14:paraId="6882CDE6" w14:textId="77777777" w:rsidR="00DC693C" w:rsidDel="00257BE8" w:rsidRDefault="00DC693C" w:rsidP="00DC693C">
      <w:pPr>
        <w:pStyle w:val="Bullet1"/>
        <w:rPr>
          <w:del w:id="548" w:author="Peter Dobson" w:date="2017-03-22T16:13:00Z"/>
        </w:rPr>
      </w:pPr>
      <w:del w:id="549" w:author="Peter Dobson" w:date="2017-03-22T16:13:00Z">
        <w:r w:rsidDel="00257BE8">
          <w:delText>recyclable;</w:delText>
        </w:r>
      </w:del>
    </w:p>
    <w:p w14:paraId="7D21D87A" w14:textId="77777777" w:rsidR="00DC693C" w:rsidRDefault="00DC693C" w:rsidP="00DC693C">
      <w:pPr>
        <w:pStyle w:val="Bullet1"/>
      </w:pPr>
      <w:r>
        <w:t>long life on float service;</w:t>
      </w:r>
    </w:p>
    <w:p w14:paraId="167ABE0E" w14:textId="77777777" w:rsidR="00257BE8" w:rsidRDefault="00257BE8" w:rsidP="00257BE8">
      <w:pPr>
        <w:pStyle w:val="Bullet1"/>
        <w:rPr>
          <w:ins w:id="550" w:author="Peter Dobson" w:date="2017-03-22T16:13:00Z"/>
        </w:rPr>
      </w:pPr>
      <w:ins w:id="551" w:author="Peter Dobson" w:date="2017-03-22T16:13:00Z">
        <w:r>
          <w:t>good high discharge rate performance;</w:t>
        </w:r>
      </w:ins>
    </w:p>
    <w:p w14:paraId="7DD9CAC4" w14:textId="77777777" w:rsidR="00DC693C" w:rsidDel="00257BE8" w:rsidRDefault="00DC693C" w:rsidP="00DC693C">
      <w:pPr>
        <w:pStyle w:val="Bullet1"/>
        <w:rPr>
          <w:del w:id="552" w:author="Peter Dobson" w:date="2017-03-22T16:13:00Z"/>
        </w:rPr>
      </w:pPr>
      <w:del w:id="553" w:author="Peter Dobson" w:date="2017-03-22T16:13:00Z">
        <w:r w:rsidDel="00257BE8">
          <w:delText>high-rate capacity;</w:delText>
        </w:r>
      </w:del>
    </w:p>
    <w:p w14:paraId="2744BD70" w14:textId="77777777" w:rsidR="00DC693C" w:rsidRDefault="00DC693C" w:rsidP="00DC693C">
      <w:pPr>
        <w:pStyle w:val="Bullet1"/>
      </w:pPr>
      <w:del w:id="554" w:author="Peter Dobson" w:date="2017-03-22T16:14:00Z">
        <w:r w:rsidDel="00257BE8">
          <w:delText>high charge</w:delText>
        </w:r>
      </w:del>
      <w:ins w:id="555" w:author="Peter Dobson" w:date="2017-03-22T16:14:00Z">
        <w:r w:rsidR="00257BE8">
          <w:t>electrically efficient</w:t>
        </w:r>
      </w:ins>
      <w:del w:id="556" w:author="Peter Dobson" w:date="2017-03-22T16:14:00Z">
        <w:r w:rsidDel="00257BE8">
          <w:delText xml:space="preserve"> efficiency</w:delText>
        </w:r>
      </w:del>
      <w:r>
        <w:t>;</w:t>
      </w:r>
    </w:p>
    <w:p w14:paraId="13242B76" w14:textId="77777777" w:rsidR="00DC693C" w:rsidDel="00257BE8" w:rsidRDefault="00DC693C" w:rsidP="00DC693C">
      <w:pPr>
        <w:pStyle w:val="Bullet1"/>
        <w:rPr>
          <w:del w:id="557" w:author="Peter Dobson" w:date="2017-03-22T16:19:00Z"/>
        </w:rPr>
      </w:pPr>
      <w:del w:id="558" w:author="Peter Dobson" w:date="2017-03-22T16:19:00Z">
        <w:r w:rsidDel="00257BE8">
          <w:delText>safer than flooded lead acid batteries to transport and handle</w:delText>
        </w:r>
      </w:del>
      <w:del w:id="559" w:author="Peter Dobson" w:date="2017-03-22T16:14:00Z">
        <w:r w:rsidDel="00257BE8">
          <w:delText xml:space="preserve"> as less likely to spill, and easy to handle</w:delText>
        </w:r>
      </w:del>
      <w:del w:id="560" w:author="Peter Dobson" w:date="2017-03-22T16:19:00Z">
        <w:r w:rsidDel="00257BE8">
          <w:delText>;</w:delText>
        </w:r>
      </w:del>
    </w:p>
    <w:p w14:paraId="6DA40310" w14:textId="77777777" w:rsidR="00DC693C" w:rsidDel="00257BE8" w:rsidRDefault="00DC693C" w:rsidP="00DC693C">
      <w:pPr>
        <w:pStyle w:val="Bullet1"/>
        <w:rPr>
          <w:del w:id="561" w:author="Peter Dobson" w:date="2017-03-22T16:15:00Z"/>
        </w:rPr>
      </w:pPr>
      <w:del w:id="562" w:author="Peter Dobson" w:date="2017-03-22T16:15:00Z">
        <w:r w:rsidDel="00257BE8">
          <w:delText>no 'memory' effect (compared to nickel-cadmium battery);</w:delText>
        </w:r>
      </w:del>
    </w:p>
    <w:p w14:paraId="48167BAA" w14:textId="77777777" w:rsidR="00DC693C" w:rsidDel="00257BE8" w:rsidRDefault="00DC693C" w:rsidP="00DC693C">
      <w:pPr>
        <w:pStyle w:val="Bullet1"/>
        <w:rPr>
          <w:del w:id="563" w:author="Peter Dobson" w:date="2017-03-22T16:16:00Z"/>
        </w:rPr>
      </w:pPr>
      <w:del w:id="564" w:author="Peter Dobson" w:date="2017-03-22T16:16:00Z">
        <w:r w:rsidDel="00257BE8">
          <w:delText>'State of charge' can be determined by measuring voltage;</w:delText>
        </w:r>
      </w:del>
    </w:p>
    <w:p w14:paraId="21931688" w14:textId="77777777" w:rsidR="00257BE8" w:rsidRDefault="00257BE8" w:rsidP="00257BE8">
      <w:pPr>
        <w:pStyle w:val="Bullet1"/>
        <w:rPr>
          <w:ins w:id="565" w:author="Peter Dobson" w:date="2017-03-22T16:16:00Z"/>
        </w:rPr>
      </w:pPr>
      <w:ins w:id="566" w:author="Peter Dobson" w:date="2017-03-22T16:16:00Z">
        <w:r>
          <w:t>popular low cost battery – readily available;</w:t>
        </w:r>
      </w:ins>
    </w:p>
    <w:p w14:paraId="22D416DB" w14:textId="77777777" w:rsidR="00DC693C" w:rsidDel="00257BE8" w:rsidRDefault="00257BE8" w:rsidP="00257BE8">
      <w:pPr>
        <w:pStyle w:val="Bullet1"/>
        <w:rPr>
          <w:del w:id="567" w:author="Peter Dobson" w:date="2017-03-22T16:16:00Z"/>
        </w:rPr>
      </w:pPr>
      <w:ins w:id="568" w:author="Peter Dobson" w:date="2017-03-22T16:16:00Z">
        <w:r>
          <w:t>available in large quantities and in a variety of sizes, designs and capacities</w:t>
        </w:r>
      </w:ins>
      <w:del w:id="569" w:author="Peter Dobson" w:date="2017-03-22T16:16:00Z">
        <w:r w:rsidR="00DC693C" w:rsidDel="00257BE8">
          <w:delText>low cost;</w:delText>
        </w:r>
      </w:del>
    </w:p>
    <w:p w14:paraId="3D7D92EB" w14:textId="77777777" w:rsidR="00257BE8" w:rsidRDefault="00DC693C" w:rsidP="00DC693C">
      <w:pPr>
        <w:pStyle w:val="Bullet1"/>
        <w:rPr>
          <w:ins w:id="570" w:author="Peter Dobson" w:date="2017-03-22T16:17:00Z"/>
        </w:rPr>
      </w:pPr>
      <w:del w:id="571" w:author="Peter Dobson" w:date="2017-03-22T16:16:00Z">
        <w:r w:rsidDel="00257BE8">
          <w:delText>available from small single-cell units (2 V) to large 24 V batteries</w:delText>
        </w:r>
      </w:del>
      <w:ins w:id="572" w:author="Peter Dobson" w:date="2017-03-22T16:17:00Z">
        <w:r w:rsidR="00257BE8">
          <w:t>;</w:t>
        </w:r>
      </w:ins>
    </w:p>
    <w:p w14:paraId="157A2687" w14:textId="77777777" w:rsidR="00257BE8" w:rsidRDefault="00257BE8" w:rsidP="00DC693C">
      <w:pPr>
        <w:pStyle w:val="Bullet1"/>
        <w:rPr>
          <w:ins w:id="573" w:author="Peter Dobson" w:date="2017-03-22T17:06:00Z"/>
        </w:rPr>
      </w:pPr>
      <w:ins w:id="574" w:author="Peter Dobson" w:date="2017-03-22T16:17:00Z">
        <w:r>
          <w:t>proven technology;</w:t>
        </w:r>
      </w:ins>
    </w:p>
    <w:p w14:paraId="0A24C4C4" w14:textId="77777777" w:rsidR="00DF2FC5" w:rsidRDefault="00DF2FC5" w:rsidP="00DF2FC5">
      <w:pPr>
        <w:pStyle w:val="Bullet1"/>
        <w:rPr>
          <w:ins w:id="575" w:author="Peter Dobson" w:date="2017-03-22T16:17:00Z"/>
        </w:rPr>
      </w:pPr>
      <w:ins w:id="576" w:author="Peter Dobson" w:date="2017-03-22T17:06:00Z">
        <w:r>
          <w:t>no gas venting in normal operation;</w:t>
        </w:r>
      </w:ins>
    </w:p>
    <w:p w14:paraId="3F9D3DC3" w14:textId="77777777" w:rsidR="00033F7A" w:rsidRDefault="00257BE8" w:rsidP="00DC693C">
      <w:pPr>
        <w:pStyle w:val="Bullet1"/>
        <w:rPr>
          <w:ins w:id="577" w:author="Peter Dobson" w:date="2017-03-22T16:35:00Z"/>
        </w:rPr>
      </w:pPr>
      <w:ins w:id="578" w:author="Peter Dobson" w:date="2017-03-22T16:17:00Z">
        <w:r>
          <w:t>No spill risk</w:t>
        </w:r>
      </w:ins>
      <w:ins w:id="579" w:author="Peter Dobson" w:date="2017-03-22T16:18:00Z">
        <w:r>
          <w:t>.</w:t>
        </w:r>
      </w:ins>
    </w:p>
    <w:p w14:paraId="0E574247" w14:textId="77777777" w:rsidR="00DC693C" w:rsidRDefault="00033F7A" w:rsidP="00DC693C">
      <w:pPr>
        <w:pStyle w:val="Bullet1"/>
      </w:pPr>
      <w:ins w:id="580" w:author="Peter Dobson" w:date="2017-03-22T16:35:00Z">
        <w:r>
          <w:t>AGM is preferred for colder climates</w:t>
        </w:r>
      </w:ins>
      <w:del w:id="581" w:author="Peter Dobson" w:date="2017-03-22T16:17:00Z">
        <w:r w:rsidR="00DC693C" w:rsidDel="00257BE8">
          <w:delText>.</w:delText>
        </w:r>
      </w:del>
    </w:p>
    <w:p w14:paraId="44964881" w14:textId="77777777" w:rsidR="00DC693C" w:rsidRDefault="00DC693C" w:rsidP="00DC693C">
      <w:pPr>
        <w:pStyle w:val="Heading4"/>
      </w:pPr>
      <w:r>
        <w:t>Disadvantages</w:t>
      </w:r>
    </w:p>
    <w:p w14:paraId="546844DE" w14:textId="77777777" w:rsidR="00257BE8" w:rsidRDefault="00257BE8" w:rsidP="00DC693C">
      <w:pPr>
        <w:pStyle w:val="Bullet1"/>
        <w:rPr>
          <w:ins w:id="582" w:author="Peter Dobson" w:date="2017-03-22T16:20:00Z"/>
        </w:rPr>
      </w:pPr>
      <w:ins w:id="583" w:author="Peter Dobson" w:date="2017-03-22T16:20:00Z">
        <w:r>
          <w:t>long-term storage in a discharged condition can lead to electrode sulphation;</w:t>
        </w:r>
      </w:ins>
    </w:p>
    <w:p w14:paraId="3F26E7D8" w14:textId="77777777" w:rsidR="00DC693C" w:rsidDel="00257BE8" w:rsidRDefault="00DC693C" w:rsidP="00DC693C">
      <w:pPr>
        <w:pStyle w:val="Bullet1"/>
        <w:rPr>
          <w:del w:id="584" w:author="Peter Dobson" w:date="2017-03-22T16:20:00Z"/>
        </w:rPr>
      </w:pPr>
      <w:del w:id="585" w:author="Peter Dobson" w:date="2017-03-22T16:20:00Z">
        <w:r w:rsidDel="00257BE8">
          <w:delText>cannot be stored in discharged condition;</w:delText>
        </w:r>
      </w:del>
    </w:p>
    <w:p w14:paraId="52991239" w14:textId="77777777" w:rsidR="00DC693C" w:rsidRDefault="00DC693C" w:rsidP="00DC693C">
      <w:pPr>
        <w:pStyle w:val="Bullet1"/>
      </w:pPr>
      <w:r>
        <w:t>relatively low energy density;</w:t>
      </w:r>
    </w:p>
    <w:p w14:paraId="555CFCDB" w14:textId="77777777" w:rsidR="002C10CF" w:rsidRDefault="002C10CF" w:rsidP="002C10CF">
      <w:pPr>
        <w:pStyle w:val="Bullet1"/>
        <w:rPr>
          <w:ins w:id="586" w:author="Peter Dobson" w:date="2017-03-22T16:21:00Z"/>
        </w:rPr>
      </w:pPr>
      <w:ins w:id="587" w:author="Peter Dobson" w:date="2017-03-22T16:21:00Z">
        <w:r>
          <w:t>hazardous contents (corrosive electrolyte).</w:t>
        </w:r>
      </w:ins>
    </w:p>
    <w:p w14:paraId="6B5D49D4" w14:textId="77777777" w:rsidR="002C10CF" w:rsidRDefault="002C10CF" w:rsidP="002C10CF">
      <w:pPr>
        <w:pStyle w:val="Bullet1"/>
        <w:rPr>
          <w:ins w:id="588" w:author="Peter Dobson" w:date="2017-03-22T16:21:00Z"/>
        </w:rPr>
      </w:pPr>
      <w:ins w:id="589" w:author="Peter Dobson" w:date="2017-03-22T16:21:00Z">
        <w:r>
          <w:t>need adequate ventilation to avoid explosive condition;</w:t>
        </w:r>
      </w:ins>
    </w:p>
    <w:p w14:paraId="74E635E9" w14:textId="77777777" w:rsidR="00DC693C" w:rsidDel="00257BE8" w:rsidRDefault="00DC693C" w:rsidP="00DC693C">
      <w:pPr>
        <w:pStyle w:val="Bullet1"/>
        <w:rPr>
          <w:del w:id="590" w:author="Peter Dobson" w:date="2017-03-22T16:20:00Z"/>
        </w:rPr>
      </w:pPr>
      <w:del w:id="591" w:author="Peter Dobson" w:date="2017-03-22T16:20:00Z">
        <w:r w:rsidDel="00257BE8">
          <w:lastRenderedPageBreak/>
          <w:delText>lower cycle life than sealed nickel-cadmium battery;</w:delText>
        </w:r>
      </w:del>
    </w:p>
    <w:p w14:paraId="3EAF1B10" w14:textId="77777777" w:rsidR="00DC693C" w:rsidDel="002C10CF" w:rsidRDefault="00DC693C" w:rsidP="00DC693C">
      <w:pPr>
        <w:pStyle w:val="Bullet1"/>
        <w:rPr>
          <w:del w:id="592" w:author="Peter Dobson" w:date="2017-03-22T16:23:00Z"/>
        </w:rPr>
      </w:pPr>
      <w:del w:id="593" w:author="Peter Dobson" w:date="2017-03-22T16:23:00Z">
        <w:r w:rsidDel="002C10CF">
          <w:delText>Hydrogen production can result in an explosion hazard;</w:delText>
        </w:r>
      </w:del>
    </w:p>
    <w:p w14:paraId="5EAE128C" w14:textId="77777777" w:rsidR="00DC693C" w:rsidDel="002C10CF" w:rsidRDefault="00DC693C" w:rsidP="00DC693C">
      <w:pPr>
        <w:pStyle w:val="Bullet1"/>
        <w:rPr>
          <w:del w:id="594" w:author="Peter Dobson" w:date="2017-03-22T16:23:00Z"/>
        </w:rPr>
      </w:pPr>
      <w:del w:id="595" w:author="Peter Dobson" w:date="2017-03-22T16:23:00Z">
        <w:r w:rsidDel="002C10CF">
          <w:delText>dangerous contents corrosive electrolyte;</w:delText>
        </w:r>
      </w:del>
    </w:p>
    <w:p w14:paraId="570A679D" w14:textId="77777777" w:rsidR="00DC693C" w:rsidDel="002C10CF" w:rsidRDefault="00DC693C" w:rsidP="00DC693C">
      <w:pPr>
        <w:pStyle w:val="Bullet1"/>
        <w:rPr>
          <w:del w:id="596" w:author="Peter Dobson" w:date="2017-03-22T16:23:00Z"/>
        </w:rPr>
      </w:pPr>
      <w:del w:id="597" w:author="Peter Dobson" w:date="2017-03-22T16:23:00Z">
        <w:r w:rsidDel="002C10CF">
          <w:delText>ventilation must be provided;</w:delText>
        </w:r>
      </w:del>
    </w:p>
    <w:p w14:paraId="4535DB4F" w14:textId="77777777" w:rsidR="00DC693C" w:rsidDel="002C10CF" w:rsidRDefault="00DC693C" w:rsidP="00DC693C">
      <w:pPr>
        <w:pStyle w:val="Bullet1"/>
        <w:rPr>
          <w:del w:id="598" w:author="Peter Dobson" w:date="2017-03-22T16:23:00Z"/>
        </w:rPr>
      </w:pPr>
      <w:del w:id="599" w:author="Peter Dobson" w:date="2017-03-22T16:23:00Z">
        <w:r w:rsidDel="002C10CF">
          <w:delText>thermal runaway in improperly designed batteries or charging equipment;</w:delText>
        </w:r>
      </w:del>
    </w:p>
    <w:p w14:paraId="3E2B4768" w14:textId="77777777" w:rsidR="00DC693C" w:rsidRDefault="00DC693C" w:rsidP="00DC693C">
      <w:pPr>
        <w:pStyle w:val="Bullet1"/>
      </w:pPr>
      <w:r>
        <w:t>poor low- and high-temperature performance;</w:t>
      </w:r>
      <w:del w:id="600" w:author="Peter Dobson" w:date="2017-03-22T16:24:00Z">
        <w:r w:rsidDel="002C10CF">
          <w:delText xml:space="preserve"> limited temperature operation</w:delText>
        </w:r>
      </w:del>
      <w:del w:id="601" w:author="Peter Dobson" w:date="2017-03-22T16:23:00Z">
        <w:r w:rsidDel="002C10CF">
          <w:delText xml:space="preserve"> – reduce life at high temperature</w:delText>
        </w:r>
      </w:del>
      <w:del w:id="602" w:author="Peter Dobson" w:date="2017-03-22T16:24:00Z">
        <w:r w:rsidDel="002C10CF">
          <w:delText>;</w:delText>
        </w:r>
      </w:del>
    </w:p>
    <w:p w14:paraId="1D5F353A" w14:textId="77777777" w:rsidR="00DC693C" w:rsidRDefault="00DC693C" w:rsidP="00DC693C">
      <w:pPr>
        <w:pStyle w:val="Bullet1"/>
      </w:pPr>
      <w:r>
        <w:t xml:space="preserve">difficult to </w:t>
      </w:r>
      <w:ins w:id="603" w:author="Peter Dobson" w:date="2017-03-22T16:24:00Z">
        <w:r w:rsidR="002C10CF">
          <w:t>measure</w:t>
        </w:r>
      </w:ins>
      <w:del w:id="604" w:author="Peter Dobson" w:date="2017-03-22T16:24:00Z">
        <w:r w:rsidDel="002C10CF">
          <w:delText>check</w:delText>
        </w:r>
      </w:del>
      <w:r>
        <w:t xml:space="preserve"> capacity remaining;</w:t>
      </w:r>
    </w:p>
    <w:p w14:paraId="6889C0BE" w14:textId="77777777" w:rsidR="00DC693C" w:rsidRDefault="00EA79F8" w:rsidP="00DC693C">
      <w:pPr>
        <w:pStyle w:val="Bullet1"/>
      </w:pPr>
      <w:ins w:id="605" w:author="Peter Dobson" w:date="2017-03-22T16:28:00Z">
        <w:r>
          <w:t xml:space="preserve">Deep discharge </w:t>
        </w:r>
      </w:ins>
      <w:ins w:id="606" w:author="Peter Dobson" w:date="2017-03-22T16:29:00Z">
        <w:r>
          <w:t>can</w:t>
        </w:r>
      </w:ins>
      <w:ins w:id="607" w:author="Peter Dobson" w:date="2017-03-22T16:28:00Z">
        <w:r>
          <w:t xml:space="preserve"> lead to </w:t>
        </w:r>
      </w:ins>
      <w:del w:id="608" w:author="Peter Dobson" w:date="2017-03-22T16:26:00Z">
        <w:r w:rsidR="00DC693C" w:rsidDel="002C10CF">
          <w:delText xml:space="preserve">intolerance to deep discharging resulting in </w:delText>
        </w:r>
      </w:del>
      <w:del w:id="609" w:author="Peter Dobson" w:date="2017-03-22T16:29:00Z">
        <w:r w:rsidR="00DC693C" w:rsidDel="00EA79F8">
          <w:delText xml:space="preserve">sulphation of plates and </w:delText>
        </w:r>
      </w:del>
      <w:r w:rsidR="00DC693C">
        <w:t>battery failure;</w:t>
      </w:r>
    </w:p>
    <w:p w14:paraId="07B42E97" w14:textId="77777777" w:rsidR="00DC693C" w:rsidRDefault="00033F7A" w:rsidP="00DC693C">
      <w:pPr>
        <w:pStyle w:val="Bullet1"/>
      </w:pPr>
      <w:ins w:id="610" w:author="Peter Dobson" w:date="2017-03-22T16:33:00Z">
        <w:r>
          <w:t>o</w:t>
        </w:r>
        <w:r w:rsidR="00EA79F8">
          <w:t>ver</w:t>
        </w:r>
      </w:ins>
      <w:ins w:id="611" w:author="Peter Dobson" w:date="2017-03-22T16:30:00Z">
        <w:r w:rsidR="00EA79F8">
          <w:t xml:space="preserve">charge </w:t>
        </w:r>
      </w:ins>
      <w:r w:rsidR="00DC693C">
        <w:t>control</w:t>
      </w:r>
      <w:del w:id="612" w:author="Peter Dobson" w:date="2017-03-22T16:31:00Z">
        <w:r w:rsidR="00DC693C" w:rsidDel="00EA79F8">
          <w:delText>led charging</w:delText>
        </w:r>
      </w:del>
      <w:r w:rsidR="00DC693C">
        <w:t xml:space="preserve"> required;</w:t>
      </w:r>
    </w:p>
    <w:p w14:paraId="266C0A1C" w14:textId="77777777" w:rsidR="00DC693C" w:rsidDel="00EA79F8" w:rsidRDefault="00DC693C" w:rsidP="00DC693C">
      <w:pPr>
        <w:pStyle w:val="Bullet1"/>
        <w:rPr>
          <w:del w:id="613" w:author="Peter Dobson" w:date="2017-03-22T16:32:00Z"/>
        </w:rPr>
      </w:pPr>
      <w:del w:id="614" w:author="Peter Dobson" w:date="2017-03-22T16:32:00Z">
        <w:r w:rsidDel="00EA79F8">
          <w:delText>lead is regarded as a hazardous material in some parts of the world.</w:delText>
        </w:r>
      </w:del>
    </w:p>
    <w:p w14:paraId="19CC90F1" w14:textId="77777777" w:rsidR="00A853CE" w:rsidRDefault="00DC693C">
      <w:pPr>
        <w:pStyle w:val="Heading3"/>
        <w:numPr>
          <w:ilvl w:val="0"/>
          <w:numId w:val="0"/>
        </w:numPr>
        <w:ind w:left="425" w:hanging="425"/>
        <w:rPr>
          <w:del w:id="615" w:author="Peter Dobson" w:date="2017-03-22T16:37:00Z"/>
        </w:rPr>
        <w:pPrChange w:id="616" w:author="Peter Dobson" w:date="2017-03-22T16:37:00Z">
          <w:pPr>
            <w:pStyle w:val="Heading3"/>
          </w:pPr>
        </w:pPrChange>
      </w:pPr>
      <w:bookmarkStart w:id="617" w:name="_Toc450571067"/>
      <w:del w:id="618" w:author="Peter Dobson" w:date="2017-03-22T16:37:00Z">
        <w:r w:rsidDel="00033F7A">
          <w:delText>Valve-regulated lead-acid (VRLA) batteries - Gel Electrolyte.</w:delText>
        </w:r>
        <w:bookmarkEnd w:id="617"/>
      </w:del>
    </w:p>
    <w:p w14:paraId="57E12CF0" w14:textId="77777777" w:rsidR="00A853CE" w:rsidRDefault="00DC693C">
      <w:pPr>
        <w:pStyle w:val="Bullet1"/>
        <w:numPr>
          <w:ilvl w:val="0"/>
          <w:numId w:val="0"/>
        </w:numPr>
        <w:ind w:left="425"/>
        <w:rPr>
          <w:del w:id="619" w:author="Peter Dobson" w:date="2017-03-22T16:33:00Z"/>
        </w:rPr>
        <w:pPrChange w:id="620" w:author="Peter Dobson" w:date="2017-03-22T16:37:00Z">
          <w:pPr>
            <w:pStyle w:val="Bullet1text"/>
          </w:pPr>
        </w:pPrChange>
      </w:pPr>
      <w:del w:id="621" w:author="Peter Dobson" w:date="2017-03-22T16:37:00Z">
        <w:r w:rsidDel="00033F7A">
          <w:delText>similar characteristics to AGM cells.</w:delText>
        </w:r>
      </w:del>
    </w:p>
    <w:p w14:paraId="7485E6A6" w14:textId="77777777" w:rsidR="00A853CE" w:rsidDel="0012762D" w:rsidRDefault="00A853CE">
      <w:pPr>
        <w:pStyle w:val="Bullet1"/>
        <w:numPr>
          <w:ilvl w:val="0"/>
          <w:numId w:val="0"/>
        </w:numPr>
        <w:ind w:left="425"/>
        <w:rPr>
          <w:ins w:id="622" w:author="Peter Dobson" w:date="2017-03-22T16:33:00Z"/>
          <w:del w:id="623" w:author="Peter Dobson" w:date="2017-03-28T10:24:00Z"/>
        </w:rPr>
        <w:pPrChange w:id="624" w:author="Peter Dobson" w:date="2017-03-22T16:37:00Z">
          <w:pPr>
            <w:pStyle w:val="Bullet1"/>
          </w:pPr>
        </w:pPrChange>
      </w:pPr>
    </w:p>
    <w:p w14:paraId="4FEE6AFC" w14:textId="77777777" w:rsidR="00A853CE" w:rsidRDefault="00DC693C">
      <w:pPr>
        <w:pStyle w:val="Bullet1"/>
        <w:numPr>
          <w:ilvl w:val="0"/>
          <w:numId w:val="0"/>
        </w:numPr>
        <w:rPr>
          <w:del w:id="625" w:author="Peter Dobson" w:date="2017-03-22T16:33:00Z"/>
        </w:rPr>
        <w:pPrChange w:id="626" w:author="Peter Dobson" w:date="2017-03-28T10:24:00Z">
          <w:pPr>
            <w:pStyle w:val="Bullet1text"/>
          </w:pPr>
        </w:pPrChange>
      </w:pPr>
      <w:del w:id="627" w:author="Peter Dobson" w:date="2017-03-22T16:33:00Z">
        <w:r w:rsidDel="00EA79F8">
          <w:delText>No liquid electrolyte to spill.</w:delText>
        </w:r>
      </w:del>
    </w:p>
    <w:p w14:paraId="088B28FB" w14:textId="77777777" w:rsidR="00A853CE" w:rsidRDefault="00DC693C">
      <w:pPr>
        <w:pStyle w:val="Bullet1"/>
        <w:numPr>
          <w:ilvl w:val="0"/>
          <w:numId w:val="0"/>
        </w:numPr>
        <w:pPrChange w:id="628" w:author="Peter Dobson" w:date="2017-03-28T10:24:00Z">
          <w:pPr>
            <w:pStyle w:val="Bullet1text"/>
          </w:pPr>
        </w:pPrChange>
      </w:pPr>
      <w:del w:id="629" w:author="Peter Dobson" w:date="2017-03-22T16:35:00Z">
        <w:r w:rsidDel="00033F7A">
          <w:delText>AGM is preferred for colder climate</w:delText>
        </w:r>
      </w:del>
      <w:del w:id="630" w:author="Peter Dobson" w:date="2017-03-22T16:36:00Z">
        <w:r w:rsidDel="00033F7A">
          <w:delText>.</w:delText>
        </w:r>
      </w:del>
    </w:p>
    <w:p w14:paraId="5DAFDA15" w14:textId="77777777" w:rsidR="00DC693C" w:rsidRDefault="00DC693C" w:rsidP="00DC693C">
      <w:pPr>
        <w:pStyle w:val="Heading3"/>
      </w:pPr>
      <w:bookmarkStart w:id="631" w:name="_Toc450571068"/>
      <w:bookmarkStart w:id="632" w:name="_Toc478637232"/>
      <w:r>
        <w:t>Vented (industrial) nickel-cadmium batteries (Pocket Plate)</w:t>
      </w:r>
      <w:bookmarkEnd w:id="631"/>
      <w:bookmarkEnd w:id="632"/>
    </w:p>
    <w:p w14:paraId="3E4E3A9C" w14:textId="77777777" w:rsidR="00DC693C" w:rsidRDefault="00DC693C" w:rsidP="00DC693C">
      <w:pPr>
        <w:pStyle w:val="Heading4"/>
      </w:pPr>
      <w:r>
        <w:t>Advantages</w:t>
      </w:r>
    </w:p>
    <w:p w14:paraId="5A2B4A7D" w14:textId="77777777" w:rsidR="00DC693C" w:rsidRPr="00033F7A" w:rsidRDefault="00B11B40" w:rsidP="00DC693C">
      <w:pPr>
        <w:pStyle w:val="BodyText"/>
        <w:rPr>
          <w:color w:val="000000" w:themeColor="text1"/>
          <w:rPrChange w:id="633" w:author="Peter Dobson" w:date="2017-03-22T16:37:00Z">
            <w:rPr/>
          </w:rPrChange>
        </w:rPr>
      </w:pPr>
      <w:del w:id="634" w:author="Peter Dobson" w:date="2017-03-22T16:40:00Z">
        <w:r w:rsidRPr="00B11B40">
          <w:rPr>
            <w:color w:val="000000" w:themeColor="text1"/>
            <w:rPrChange w:id="635" w:author="Peter Dobson" w:date="2017-03-22T16:37:00Z">
              <w:rPr/>
            </w:rPrChange>
          </w:rPr>
          <w:delText xml:space="preserve">Excellent </w:delText>
        </w:r>
      </w:del>
      <w:ins w:id="636" w:author="Peter Dobson" w:date="2017-03-22T16:40:00Z">
        <w:r w:rsidR="00B774C9">
          <w:rPr>
            <w:color w:val="000000" w:themeColor="text1"/>
          </w:rPr>
          <w:t>R</w:t>
        </w:r>
      </w:ins>
      <w:del w:id="637" w:author="Peter Dobson" w:date="2017-03-22T16:40:00Z">
        <w:r w:rsidRPr="00B11B40">
          <w:rPr>
            <w:color w:val="000000" w:themeColor="text1"/>
            <w:rPrChange w:id="638" w:author="Peter Dobson" w:date="2017-03-22T16:37:00Z">
              <w:rPr/>
            </w:rPrChange>
          </w:rPr>
          <w:delText>r</w:delText>
        </w:r>
      </w:del>
      <w:r w:rsidRPr="00B11B40">
        <w:rPr>
          <w:color w:val="000000" w:themeColor="text1"/>
          <w:rPrChange w:id="639" w:author="Peter Dobson" w:date="2017-03-22T16:37:00Z">
            <w:rPr/>
          </w:rPrChange>
        </w:rPr>
        <w:t>eliab</w:t>
      </w:r>
      <w:ins w:id="640" w:author="Peter Dobson" w:date="2017-03-22T16:41:00Z">
        <w:r w:rsidR="00B774C9">
          <w:rPr>
            <w:color w:val="000000" w:themeColor="text1"/>
          </w:rPr>
          <w:t>le</w:t>
        </w:r>
      </w:ins>
      <w:del w:id="641" w:author="Peter Dobson" w:date="2017-03-22T16:41:00Z">
        <w:r w:rsidRPr="00B11B40">
          <w:rPr>
            <w:color w:val="000000" w:themeColor="text1"/>
            <w:rPrChange w:id="642" w:author="Peter Dobson" w:date="2017-03-22T16:37:00Z">
              <w:rPr/>
            </w:rPrChange>
          </w:rPr>
          <w:delText>il</w:delText>
        </w:r>
      </w:del>
      <w:del w:id="643" w:author="Peter Dobson" w:date="2017-03-22T16:40:00Z">
        <w:r w:rsidRPr="00B11B40">
          <w:rPr>
            <w:color w:val="000000" w:themeColor="text1"/>
            <w:rPrChange w:id="644" w:author="Peter Dobson" w:date="2017-03-22T16:37:00Z">
              <w:rPr/>
            </w:rPrChange>
          </w:rPr>
          <w:delText>ity</w:delText>
        </w:r>
      </w:del>
      <w:ins w:id="645" w:author="Peter Dobson" w:date="2017-03-22T16:40:00Z">
        <w:r w:rsidR="00B774C9">
          <w:rPr>
            <w:color w:val="000000" w:themeColor="text1"/>
          </w:rPr>
          <w:t xml:space="preserve"> and robust</w:t>
        </w:r>
      </w:ins>
      <w:r w:rsidRPr="00B11B40">
        <w:rPr>
          <w:color w:val="000000" w:themeColor="text1"/>
          <w:rPrChange w:id="646" w:author="Peter Dobson" w:date="2017-03-22T16:37:00Z">
            <w:rPr/>
          </w:rPrChange>
        </w:rPr>
        <w:t>;</w:t>
      </w:r>
    </w:p>
    <w:p w14:paraId="49D572C1" w14:textId="77777777" w:rsidR="00DC693C" w:rsidRPr="00033F7A" w:rsidRDefault="00B11B40" w:rsidP="00DC693C">
      <w:pPr>
        <w:pStyle w:val="BodyText"/>
        <w:rPr>
          <w:color w:val="000000" w:themeColor="text1"/>
          <w:rPrChange w:id="647" w:author="Peter Dobson" w:date="2017-03-22T16:37:00Z">
            <w:rPr/>
          </w:rPrChange>
        </w:rPr>
      </w:pPr>
      <w:r w:rsidRPr="00B11B40">
        <w:rPr>
          <w:color w:val="000000" w:themeColor="text1"/>
          <w:rPrChange w:id="648" w:author="Peter Dobson" w:date="2017-03-22T16:37:00Z">
            <w:rPr/>
          </w:rPrChange>
        </w:rPr>
        <w:t xml:space="preserve">Long cycle life (more than 2,000 cycles, the total lifetime </w:t>
      </w:r>
      <w:del w:id="649" w:author="Peter Dobson" w:date="2017-03-22T16:39:00Z">
        <w:r w:rsidRPr="00B11B40">
          <w:rPr>
            <w:color w:val="000000" w:themeColor="text1"/>
            <w:rPrChange w:id="650" w:author="Peter Dobson" w:date="2017-03-22T16:37:00Z">
              <w:rPr/>
            </w:rPrChange>
          </w:rPr>
          <w:delText>may vary between 8 and</w:delText>
        </w:r>
      </w:del>
      <w:ins w:id="651" w:author="Peter Dobson" w:date="2017-03-22T16:39:00Z">
        <w:r w:rsidR="005A5A92">
          <w:rPr>
            <w:color w:val="000000" w:themeColor="text1"/>
          </w:rPr>
          <w:t>up</w:t>
        </w:r>
      </w:ins>
      <w:ins w:id="652" w:author="Peter Dobson" w:date="2017-03-22T16:41:00Z">
        <w:r w:rsidR="00B774C9">
          <w:rPr>
            <w:color w:val="000000" w:themeColor="text1"/>
          </w:rPr>
          <w:t xml:space="preserve"> </w:t>
        </w:r>
      </w:ins>
      <w:ins w:id="653" w:author="Peter Dobson" w:date="2017-03-22T16:39:00Z">
        <w:r w:rsidR="005A5A92">
          <w:rPr>
            <w:color w:val="000000" w:themeColor="text1"/>
          </w:rPr>
          <w:t>to</w:t>
        </w:r>
      </w:ins>
      <w:r w:rsidRPr="00B11B40">
        <w:rPr>
          <w:color w:val="000000" w:themeColor="text1"/>
          <w:rPrChange w:id="654" w:author="Peter Dobson" w:date="2017-03-22T16:37:00Z">
            <w:rPr/>
          </w:rPrChange>
        </w:rPr>
        <w:t xml:space="preserve"> 25 years</w:t>
      </w:r>
      <w:ins w:id="655" w:author="Peter Dobson" w:date="2017-03-22T16:39:00Z">
        <w:r w:rsidR="005A5A92">
          <w:rPr>
            <w:color w:val="000000" w:themeColor="text1"/>
          </w:rPr>
          <w:t>)</w:t>
        </w:r>
      </w:ins>
      <w:del w:id="656" w:author="Peter Dobson" w:date="2017-03-22T16:39:00Z">
        <w:r w:rsidRPr="00B11B40">
          <w:rPr>
            <w:color w:val="000000" w:themeColor="text1"/>
            <w:rPrChange w:id="657" w:author="Peter Dobson" w:date="2017-03-22T16:37:00Z">
              <w:rPr/>
            </w:rPrChange>
          </w:rPr>
          <w:delText xml:space="preserve"> or more, depending on the application and the operating conditions)</w:delText>
        </w:r>
      </w:del>
      <w:r w:rsidRPr="00B11B40">
        <w:rPr>
          <w:color w:val="000000" w:themeColor="text1"/>
          <w:rPrChange w:id="658" w:author="Peter Dobson" w:date="2017-03-22T16:37:00Z">
            <w:rPr/>
          </w:rPrChange>
        </w:rPr>
        <w:t>;</w:t>
      </w:r>
    </w:p>
    <w:p w14:paraId="1CA02BAF" w14:textId="77777777" w:rsidR="00DC693C" w:rsidRPr="00B774C9" w:rsidDel="00B774C9" w:rsidRDefault="00DC693C" w:rsidP="00DC693C">
      <w:pPr>
        <w:pStyle w:val="BodyText"/>
        <w:rPr>
          <w:del w:id="659" w:author="Peter Dobson" w:date="2017-03-22T16:41:00Z"/>
          <w:color w:val="000000" w:themeColor="text1"/>
        </w:rPr>
      </w:pPr>
      <w:del w:id="660" w:author="Peter Dobson" w:date="2017-03-22T16:41:00Z">
        <w:r w:rsidRPr="00B774C9" w:rsidDel="00B774C9">
          <w:rPr>
            <w:color w:val="000000" w:themeColor="text1"/>
          </w:rPr>
          <w:delText>Rugged, can withstand electrical (such as reversal or overcharging) and physical abuse and rough handling in general;</w:delText>
        </w:r>
      </w:del>
    </w:p>
    <w:p w14:paraId="47B89CAF" w14:textId="77777777" w:rsidR="00DC693C" w:rsidRDefault="00C24A97" w:rsidP="00DC693C">
      <w:pPr>
        <w:pStyle w:val="Bullet1"/>
      </w:pPr>
      <w:ins w:id="661" w:author="Peter Dobson" w:date="2017-03-22T17:22:00Z">
        <w:r>
          <w:t>low self-discharge</w:t>
        </w:r>
      </w:ins>
      <w:del w:id="662" w:author="Peter Dobson" w:date="2017-03-22T17:22:00Z">
        <w:r w:rsidR="00DC693C" w:rsidDel="00C24A97">
          <w:delText>good charge retention</w:delText>
        </w:r>
      </w:del>
      <w:r w:rsidR="00DC693C">
        <w:t>;</w:t>
      </w:r>
    </w:p>
    <w:p w14:paraId="105FC3B0" w14:textId="77777777" w:rsidR="00DC693C" w:rsidRDefault="00DC693C" w:rsidP="00DC693C">
      <w:pPr>
        <w:pStyle w:val="Bullet1"/>
      </w:pPr>
      <w:r>
        <w:t>can tolerate deep discharge</w:t>
      </w:r>
      <w:del w:id="663" w:author="Peter Dobson" w:date="2017-03-22T16:41:00Z">
        <w:r w:rsidDel="00B774C9">
          <w:delText xml:space="preserve"> which enables the use of total battery capacity</w:delText>
        </w:r>
      </w:del>
      <w:r>
        <w:t>;</w:t>
      </w:r>
    </w:p>
    <w:p w14:paraId="44E2EFCF" w14:textId="77777777" w:rsidR="00DC693C" w:rsidRDefault="00DC693C" w:rsidP="00DC693C">
      <w:pPr>
        <w:pStyle w:val="Bullet1"/>
      </w:pPr>
      <w:del w:id="664" w:author="Peter Dobson" w:date="2017-03-22T16:42:00Z">
        <w:r w:rsidDel="00B774C9">
          <w:delText xml:space="preserve">good </w:delText>
        </w:r>
      </w:del>
      <w:ins w:id="665" w:author="Peter Dobson" w:date="2017-03-22T16:42:00Z">
        <w:r w:rsidR="00B774C9">
          <w:t xml:space="preserve">can tolerate </w:t>
        </w:r>
      </w:ins>
      <w:r>
        <w:t>high and low temperature</w:t>
      </w:r>
      <w:ins w:id="666" w:author="Peter Dobson" w:date="2017-03-22T16:42:00Z">
        <w:r w:rsidR="00B774C9">
          <w:t>s</w:t>
        </w:r>
      </w:ins>
      <w:del w:id="667" w:author="Peter Dobson" w:date="2017-03-22T16:42:00Z">
        <w:r w:rsidDel="00B774C9">
          <w:delText xml:space="preserve"> performance</w:delText>
        </w:r>
      </w:del>
      <w:r>
        <w:t>;</w:t>
      </w:r>
    </w:p>
    <w:p w14:paraId="5116ACDE" w14:textId="77777777" w:rsidR="00DC693C" w:rsidRDefault="00DC693C" w:rsidP="00DC693C">
      <w:pPr>
        <w:pStyle w:val="Bullet1"/>
        <w:rPr>
          <w:ins w:id="668" w:author="Peter Dobson" w:date="2017-03-22T16:44:00Z"/>
        </w:rPr>
      </w:pPr>
      <w:r>
        <w:t>excellent long-term storage (in any state of charge);</w:t>
      </w:r>
    </w:p>
    <w:p w14:paraId="6DF2A43A" w14:textId="77777777" w:rsidR="001A4BFB" w:rsidRDefault="001A4BFB" w:rsidP="00DC693C">
      <w:pPr>
        <w:pStyle w:val="Bullet1"/>
      </w:pPr>
      <w:ins w:id="669" w:author="Peter Dobson" w:date="2017-03-22T16:44:00Z">
        <w:r>
          <w:t>high recharge rate.</w:t>
        </w:r>
      </w:ins>
    </w:p>
    <w:p w14:paraId="10932E46" w14:textId="77777777" w:rsidR="00DC693C" w:rsidDel="001A4BFB" w:rsidRDefault="00DC693C" w:rsidP="00DC693C">
      <w:pPr>
        <w:pStyle w:val="Bullet1"/>
        <w:rPr>
          <w:del w:id="670" w:author="Peter Dobson" w:date="2017-03-22T16:43:00Z"/>
        </w:rPr>
      </w:pPr>
      <w:del w:id="671" w:author="Peter Dobson" w:date="2017-03-22T16:43:00Z">
        <w:r w:rsidDel="001A4BFB">
          <w:delText>low maintenance;</w:delText>
        </w:r>
      </w:del>
    </w:p>
    <w:p w14:paraId="7962E7CD" w14:textId="77777777" w:rsidR="00DC693C" w:rsidDel="001A4BFB" w:rsidRDefault="00DC693C" w:rsidP="00DC693C">
      <w:pPr>
        <w:pStyle w:val="Bullet1"/>
        <w:rPr>
          <w:del w:id="672" w:author="Peter Dobson" w:date="2017-03-22T16:43:00Z"/>
        </w:rPr>
      </w:pPr>
      <w:del w:id="673" w:author="Peter Dobson" w:date="2017-03-22T16:43:00Z">
        <w:r w:rsidDel="001A4BFB">
          <w:delText>absence of corrosive attack of the electrolyte on the electrodes and other components in the cell.</w:delText>
        </w:r>
      </w:del>
    </w:p>
    <w:p w14:paraId="6263A266" w14:textId="77777777" w:rsidR="00DC693C" w:rsidRDefault="00DC693C" w:rsidP="00DC693C">
      <w:pPr>
        <w:pStyle w:val="Heading4"/>
      </w:pPr>
      <w:r>
        <w:t>Disadvantages</w:t>
      </w:r>
    </w:p>
    <w:p w14:paraId="235A17DF" w14:textId="77777777" w:rsidR="001A4BFB" w:rsidRDefault="001A4BFB" w:rsidP="001A4BFB">
      <w:pPr>
        <w:pStyle w:val="Bullet1"/>
        <w:rPr>
          <w:ins w:id="674" w:author="Peter Dobson" w:date="2017-03-22T16:45:00Z"/>
        </w:rPr>
      </w:pPr>
      <w:ins w:id="675" w:author="Peter Dobson" w:date="2017-03-22T16:45:00Z">
        <w:r>
          <w:t>Need adequate ventilation to avoid explosive condition;</w:t>
        </w:r>
      </w:ins>
    </w:p>
    <w:p w14:paraId="5252804E" w14:textId="77777777" w:rsidR="00DC693C" w:rsidDel="001A4BFB" w:rsidRDefault="00DC693C" w:rsidP="00DC693C">
      <w:pPr>
        <w:pStyle w:val="Bullet1"/>
        <w:rPr>
          <w:del w:id="676" w:author="Peter Dobson" w:date="2017-03-22T16:45:00Z"/>
        </w:rPr>
      </w:pPr>
      <w:del w:id="677" w:author="Peter Dobson" w:date="2017-03-22T16:45:00Z">
        <w:r w:rsidDel="001A4BFB">
          <w:delText>Hydrogen production can result in an explosion hazard;</w:delText>
        </w:r>
      </w:del>
    </w:p>
    <w:p w14:paraId="42111650" w14:textId="77777777" w:rsidR="00A853CE" w:rsidRDefault="00DC693C">
      <w:pPr>
        <w:pStyle w:val="Bullet1"/>
        <w:numPr>
          <w:ilvl w:val="0"/>
          <w:numId w:val="0"/>
        </w:numPr>
        <w:pPrChange w:id="678" w:author="Peter Dobson" w:date="2017-03-22T16:45:00Z">
          <w:pPr>
            <w:pStyle w:val="Bullet1"/>
          </w:pPr>
        </w:pPrChange>
      </w:pPr>
      <w:del w:id="679" w:author="Peter Dobson" w:date="2017-03-22T16:45:00Z">
        <w:r w:rsidDel="001A4BFB">
          <w:delText>thermal runaway in improperly designed batteries or charging equipment;</w:delText>
        </w:r>
      </w:del>
    </w:p>
    <w:p w14:paraId="2491DD12" w14:textId="77777777" w:rsidR="00DC693C" w:rsidRDefault="00DC693C" w:rsidP="00DC693C">
      <w:pPr>
        <w:pStyle w:val="Bullet1"/>
      </w:pPr>
      <w:r>
        <w:t>low energy density;</w:t>
      </w:r>
    </w:p>
    <w:p w14:paraId="0ADAC57F" w14:textId="77777777" w:rsidR="00DC693C" w:rsidRDefault="00DC693C" w:rsidP="00DC693C">
      <w:pPr>
        <w:pStyle w:val="Bullet1"/>
      </w:pPr>
      <w:r>
        <w:lastRenderedPageBreak/>
        <w:t>higher initial cost than lead-acid batteries;</w:t>
      </w:r>
    </w:p>
    <w:p w14:paraId="05D75755" w14:textId="77777777" w:rsidR="00DC693C" w:rsidRDefault="00DC693C" w:rsidP="00DC693C">
      <w:pPr>
        <w:pStyle w:val="Bullet1"/>
      </w:pPr>
      <w:r>
        <w:t>contains cadmium, which may increase cost of disposal depending on recycling facilities available</w:t>
      </w:r>
      <w:ins w:id="680" w:author="Peter Dobson" w:date="2017-03-22T16:47:00Z">
        <w:r w:rsidR="001A4BFB">
          <w:t>;</w:t>
        </w:r>
      </w:ins>
      <w:del w:id="681" w:author="Peter Dobson" w:date="2017-03-22T16:47:00Z">
        <w:r w:rsidDel="001A4BFB">
          <w:delText xml:space="preserve"> (Cadmium is regarded as hazardous material in some parts of the world);</w:delText>
        </w:r>
      </w:del>
    </w:p>
    <w:p w14:paraId="313E0237" w14:textId="77777777" w:rsidR="00DC693C" w:rsidDel="001A4BFB" w:rsidRDefault="00DC693C" w:rsidP="00DC693C">
      <w:pPr>
        <w:pStyle w:val="Bullet1text"/>
        <w:rPr>
          <w:del w:id="682" w:author="Peter Dobson" w:date="2017-03-22T16:47:00Z"/>
        </w:rPr>
      </w:pPr>
      <w:del w:id="683" w:author="Peter Dobson" w:date="2017-03-22T16:47:00Z">
        <w:r w:rsidDel="001A4BFB">
          <w:delText>Some manufacturers would accept return batteries for recycling.</w:delText>
        </w:r>
      </w:del>
    </w:p>
    <w:p w14:paraId="32E7C382" w14:textId="77777777" w:rsidR="00DC693C" w:rsidDel="001A4BFB" w:rsidRDefault="00DC693C" w:rsidP="00DC693C">
      <w:pPr>
        <w:pStyle w:val="Bullet1"/>
        <w:rPr>
          <w:del w:id="684" w:author="Peter Dobson" w:date="2017-03-22T16:48:00Z"/>
        </w:rPr>
      </w:pPr>
      <w:del w:id="685" w:author="Peter Dobson" w:date="2017-03-22T16:48:00Z">
        <w:r w:rsidDel="001A4BFB">
          <w:delText>memory effects on dry cells;</w:delText>
        </w:r>
      </w:del>
    </w:p>
    <w:p w14:paraId="00442FAB" w14:textId="77777777" w:rsidR="00DC693C" w:rsidDel="001A4BFB" w:rsidRDefault="00DC693C" w:rsidP="00DC693C">
      <w:pPr>
        <w:pStyle w:val="Bullet1"/>
        <w:rPr>
          <w:del w:id="686" w:author="Peter Dobson" w:date="2017-03-22T16:49:00Z"/>
        </w:rPr>
      </w:pPr>
      <w:del w:id="687" w:author="Peter Dobson" w:date="2017-03-22T16:49:00Z">
        <w:r w:rsidDel="001A4BFB">
          <w:delText>needs adequate ventilation;</w:delText>
        </w:r>
      </w:del>
    </w:p>
    <w:p w14:paraId="52E553A4" w14:textId="77777777" w:rsidR="00DC693C" w:rsidRDefault="001A4BFB" w:rsidP="00DC693C">
      <w:pPr>
        <w:pStyle w:val="Bullet1"/>
      </w:pPr>
      <w:ins w:id="688" w:author="Peter Dobson" w:date="2017-03-22T16:49:00Z">
        <w:r>
          <w:t>hazardous</w:t>
        </w:r>
      </w:ins>
      <w:del w:id="689" w:author="Peter Dobson" w:date="2017-03-22T16:49:00Z">
        <w:r w:rsidR="00DC693C" w:rsidDel="001A4BFB">
          <w:delText>difficult</w:delText>
        </w:r>
      </w:del>
      <w:r w:rsidR="00DC693C">
        <w:t xml:space="preserve"> to transport.</w:t>
      </w:r>
    </w:p>
    <w:p w14:paraId="42C68DFA" w14:textId="77777777" w:rsidR="00DC693C" w:rsidRDefault="00DC693C" w:rsidP="00DC693C">
      <w:pPr>
        <w:pStyle w:val="Heading3"/>
      </w:pPr>
      <w:bookmarkStart w:id="690" w:name="_Toc450571069"/>
      <w:bookmarkStart w:id="691" w:name="_Toc478637233"/>
      <w:r>
        <w:t>Vented-sintered-plate nickel-cadmium batteries</w:t>
      </w:r>
      <w:bookmarkEnd w:id="690"/>
      <w:bookmarkEnd w:id="691"/>
    </w:p>
    <w:p w14:paraId="5641780D" w14:textId="77777777" w:rsidR="00DC693C" w:rsidRDefault="00DC693C" w:rsidP="00DC693C">
      <w:pPr>
        <w:pStyle w:val="Heading4"/>
      </w:pPr>
      <w:r>
        <w:t>Advantages</w:t>
      </w:r>
    </w:p>
    <w:p w14:paraId="28A76876" w14:textId="77777777" w:rsidR="00DC693C" w:rsidRDefault="00DC693C" w:rsidP="00DC693C">
      <w:pPr>
        <w:pStyle w:val="Bullet1"/>
      </w:pPr>
      <w:r>
        <w:t>flat discharge profile;</w:t>
      </w:r>
    </w:p>
    <w:p w14:paraId="395F3343" w14:textId="77777777" w:rsidR="00DC693C" w:rsidRDefault="00DC693C" w:rsidP="00DC693C">
      <w:pPr>
        <w:pStyle w:val="Bullet1"/>
      </w:pPr>
      <w:del w:id="692" w:author="Peter Dobson" w:date="2017-03-22T16:57:00Z">
        <w:r w:rsidDel="006F4B67">
          <w:delText>higher energy density (</w:delText>
        </w:r>
      </w:del>
      <w:r>
        <w:t xml:space="preserve">50 % </w:t>
      </w:r>
      <w:ins w:id="693" w:author="Peter Dobson" w:date="2017-03-22T16:57:00Z">
        <w:r w:rsidR="006F4B67">
          <w:t>higher energy density</w:t>
        </w:r>
      </w:ins>
      <w:del w:id="694" w:author="Peter Dobson" w:date="2017-03-22T16:57:00Z">
        <w:r w:rsidDel="006F4B67">
          <w:delText>greater</w:delText>
        </w:r>
      </w:del>
      <w:r>
        <w:t xml:space="preserve"> than </w:t>
      </w:r>
      <w:ins w:id="695" w:author="Peter Dobson" w:date="2017-03-22T16:57:00Z">
        <w:r w:rsidR="006F4B67">
          <w:t xml:space="preserve">the </w:t>
        </w:r>
      </w:ins>
      <w:r>
        <w:t>pocket plate</w:t>
      </w:r>
      <w:del w:id="696" w:author="Peter Dobson" w:date="2017-03-22T16:57:00Z">
        <w:r w:rsidDel="006F4B67">
          <w:delText>)</w:delText>
        </w:r>
      </w:del>
      <w:r>
        <w:t>;</w:t>
      </w:r>
    </w:p>
    <w:p w14:paraId="143E5441" w14:textId="77777777" w:rsidR="00DC693C" w:rsidRDefault="00DC693C" w:rsidP="00DC693C">
      <w:pPr>
        <w:pStyle w:val="Bullet1"/>
      </w:pPr>
      <w:r>
        <w:t>superior high-rate and low-temperature performance;</w:t>
      </w:r>
    </w:p>
    <w:p w14:paraId="3632FCF5" w14:textId="77777777" w:rsidR="00DC693C" w:rsidRDefault="00DC693C" w:rsidP="00DC693C">
      <w:pPr>
        <w:pStyle w:val="Bullet1"/>
      </w:pPr>
      <w:r>
        <w:t>rugged, reliable, little maintenance required;</w:t>
      </w:r>
    </w:p>
    <w:p w14:paraId="5D1F1772" w14:textId="77777777" w:rsidR="00DC693C" w:rsidRDefault="00DC693C" w:rsidP="00DC693C">
      <w:pPr>
        <w:pStyle w:val="Bullet1"/>
      </w:pPr>
      <w:r>
        <w:t xml:space="preserve">excellent long-term storage in any state of charge </w:t>
      </w:r>
      <w:del w:id="697" w:author="Peter Dobson" w:date="2017-03-22T16:52:00Z">
        <w:r w:rsidDel="006F4B67">
          <w:delText xml:space="preserve">and </w:delText>
        </w:r>
      </w:del>
      <w:r>
        <w:t>over a very broad temperature range (-60 °C to +60 °C);</w:t>
      </w:r>
    </w:p>
    <w:p w14:paraId="0CD36575" w14:textId="77777777" w:rsidR="00DC693C" w:rsidRDefault="00C24A97" w:rsidP="00DC693C">
      <w:pPr>
        <w:pStyle w:val="Bullet1"/>
      </w:pPr>
      <w:ins w:id="698" w:author="Peter Dobson" w:date="2017-03-22T17:22:00Z">
        <w:r>
          <w:t>low self-discharge</w:t>
        </w:r>
      </w:ins>
      <w:del w:id="699" w:author="Peter Dobson" w:date="2017-03-22T17:22:00Z">
        <w:r w:rsidR="00DC693C" w:rsidDel="00C24A97">
          <w:delText>good capacity retention</w:delText>
        </w:r>
      </w:del>
      <w:r w:rsidR="00DC693C">
        <w:t>;</w:t>
      </w:r>
      <w:del w:id="700" w:author="Peter Dobson" w:date="2017-03-22T16:53:00Z">
        <w:r w:rsidR="00DC693C" w:rsidDel="006F4B67">
          <w:delText xml:space="preserve"> capacity can be restored by recharge;</w:delText>
        </w:r>
      </w:del>
    </w:p>
    <w:p w14:paraId="24E7E258" w14:textId="6ABB6AAA" w:rsidR="00DC693C" w:rsidRDefault="00DC693C" w:rsidP="00DC693C">
      <w:pPr>
        <w:pStyle w:val="Bullet1"/>
      </w:pPr>
      <w:commentRangeStart w:id="701"/>
      <w:del w:id="702" w:author="Peter Dobson" w:date="2017-03-28T10:26:00Z">
        <w:r w:rsidDel="00801E8B">
          <w:delText>long</w:delText>
        </w:r>
        <w:commentRangeEnd w:id="701"/>
        <w:r w:rsidR="006F4B67" w:rsidDel="00801E8B">
          <w:rPr>
            <w:rStyle w:val="CommentReference"/>
            <w:color w:val="auto"/>
          </w:rPr>
          <w:commentReference w:id="701"/>
        </w:r>
        <w:r w:rsidDel="00801E8B">
          <w:delText xml:space="preserve"> </w:delText>
        </w:r>
      </w:del>
      <w:ins w:id="703" w:author="Peter Dobson" w:date="2017-03-28T10:26:00Z">
        <w:r w:rsidR="00801E8B">
          <w:t xml:space="preserve">high </w:t>
        </w:r>
      </w:ins>
      <w:r>
        <w:t>cycle life;</w:t>
      </w:r>
    </w:p>
    <w:p w14:paraId="6EE2FD38" w14:textId="77777777" w:rsidR="00DC693C" w:rsidRDefault="00DC693C" w:rsidP="00DC693C">
      <w:pPr>
        <w:pStyle w:val="Bullet1"/>
      </w:pPr>
      <w:r>
        <w:t>lifetime in excess of 20 years can be expected.</w:t>
      </w:r>
    </w:p>
    <w:p w14:paraId="1519307A" w14:textId="77777777" w:rsidR="00DC693C" w:rsidRDefault="00DC693C" w:rsidP="00DC693C">
      <w:pPr>
        <w:pStyle w:val="Heading4"/>
      </w:pPr>
      <w:r>
        <w:t>Disadvantages</w:t>
      </w:r>
    </w:p>
    <w:p w14:paraId="026577CA" w14:textId="77777777" w:rsidR="006F4B67" w:rsidRDefault="006F4B67" w:rsidP="006F4B67">
      <w:pPr>
        <w:pStyle w:val="Bullet1"/>
        <w:rPr>
          <w:ins w:id="704" w:author="Peter Dobson" w:date="2017-03-22T16:55:00Z"/>
        </w:rPr>
      </w:pPr>
      <w:ins w:id="705" w:author="Peter Dobson" w:date="2017-03-22T16:55:00Z">
        <w:r>
          <w:t>Need adequate ventilation to avoid explosive condition;</w:t>
        </w:r>
      </w:ins>
    </w:p>
    <w:p w14:paraId="09B12E18" w14:textId="77777777" w:rsidR="00DC693C" w:rsidDel="006F4B67" w:rsidRDefault="00DC693C" w:rsidP="00DC693C">
      <w:pPr>
        <w:pStyle w:val="Bullet1"/>
        <w:rPr>
          <w:del w:id="706" w:author="Peter Dobson" w:date="2017-03-22T16:55:00Z"/>
        </w:rPr>
      </w:pPr>
      <w:del w:id="707" w:author="Peter Dobson" w:date="2017-03-22T16:55:00Z">
        <w:r w:rsidDel="006F4B67">
          <w:delText>Hydrogen production can result in an explosion hazard;</w:delText>
        </w:r>
      </w:del>
    </w:p>
    <w:p w14:paraId="6D41FA8D" w14:textId="77777777" w:rsidR="00DC693C" w:rsidDel="006F4B67" w:rsidRDefault="00DC693C" w:rsidP="00DC693C">
      <w:pPr>
        <w:pStyle w:val="Bullet1"/>
        <w:rPr>
          <w:del w:id="708" w:author="Peter Dobson" w:date="2017-03-22T16:55:00Z"/>
        </w:rPr>
      </w:pPr>
      <w:del w:id="709" w:author="Peter Dobson" w:date="2017-03-22T16:55:00Z">
        <w:r w:rsidDel="006F4B67">
          <w:delText>thermal runaway in improperly designed batteries or charging equipment;</w:delText>
        </w:r>
      </w:del>
    </w:p>
    <w:p w14:paraId="1735EE06" w14:textId="77777777" w:rsidR="00DC693C" w:rsidRDefault="00DC693C" w:rsidP="00DC693C">
      <w:pPr>
        <w:pStyle w:val="Bullet1"/>
      </w:pPr>
      <w:r>
        <w:t>contains cadmium, which may increase cost of disposal depending on recycling facilities available;</w:t>
      </w:r>
    </w:p>
    <w:p w14:paraId="0AF91BA6" w14:textId="77777777" w:rsidR="00DC693C" w:rsidDel="006F4B67" w:rsidRDefault="00DC693C" w:rsidP="00DC693C">
      <w:pPr>
        <w:pStyle w:val="Bullet1text"/>
        <w:rPr>
          <w:del w:id="710" w:author="Peter Dobson" w:date="2017-03-22T16:56:00Z"/>
        </w:rPr>
      </w:pPr>
      <w:del w:id="711" w:author="Peter Dobson" w:date="2017-03-22T16:56:00Z">
        <w:r w:rsidDel="006F4B67">
          <w:delText>(Cadmium is regarded as hazardous material in some parts of the world.)</w:delText>
        </w:r>
      </w:del>
    </w:p>
    <w:p w14:paraId="11A65D04" w14:textId="77777777" w:rsidR="00DC693C" w:rsidDel="006F4B67" w:rsidRDefault="00DC693C" w:rsidP="00DC693C">
      <w:pPr>
        <w:pStyle w:val="Bullet1text"/>
        <w:rPr>
          <w:del w:id="712" w:author="Peter Dobson" w:date="2017-03-22T16:56:00Z"/>
        </w:rPr>
      </w:pPr>
      <w:del w:id="713" w:author="Peter Dobson" w:date="2017-03-22T16:56:00Z">
        <w:r w:rsidDel="006F4B67">
          <w:delText>Some manufacturers would accept return batteries for recycling.</w:delText>
        </w:r>
      </w:del>
    </w:p>
    <w:p w14:paraId="364B0E49" w14:textId="77777777" w:rsidR="00DC693C" w:rsidDel="006F4B67" w:rsidRDefault="00DC693C" w:rsidP="00DC693C">
      <w:pPr>
        <w:pStyle w:val="Bullet1"/>
        <w:rPr>
          <w:del w:id="714" w:author="Peter Dobson" w:date="2017-03-22T16:56:00Z"/>
        </w:rPr>
      </w:pPr>
      <w:del w:id="715" w:author="Peter Dobson" w:date="2017-03-22T16:56:00Z">
        <w:r w:rsidDel="006F4B67">
          <w:delText>needs adequate ventilation;</w:delText>
        </w:r>
      </w:del>
    </w:p>
    <w:p w14:paraId="786FEA52" w14:textId="77777777" w:rsidR="00DC693C" w:rsidRDefault="00DC693C" w:rsidP="00DC693C">
      <w:pPr>
        <w:pStyle w:val="Bullet1"/>
      </w:pPr>
      <w:del w:id="716" w:author="Peter Dobson" w:date="2017-03-22T16:56:00Z">
        <w:r w:rsidDel="006F4B67">
          <w:delText>difficult</w:delText>
        </w:r>
      </w:del>
      <w:ins w:id="717" w:author="Peter Dobson" w:date="2017-03-22T16:56:00Z">
        <w:r w:rsidR="006F4B67">
          <w:t>hazardous</w:t>
        </w:r>
      </w:ins>
      <w:r>
        <w:t xml:space="preserve"> to transport;</w:t>
      </w:r>
    </w:p>
    <w:p w14:paraId="787D49E4" w14:textId="77777777" w:rsidR="00DC693C" w:rsidRDefault="00DC693C" w:rsidP="00DC693C">
      <w:pPr>
        <w:pStyle w:val="Bullet1"/>
      </w:pPr>
      <w:r>
        <w:t>low energy density;</w:t>
      </w:r>
    </w:p>
    <w:p w14:paraId="7988A4A3" w14:textId="77777777" w:rsidR="00DC693C" w:rsidRDefault="00DC693C" w:rsidP="00DC693C">
      <w:pPr>
        <w:pStyle w:val="Bullet1"/>
      </w:pPr>
      <w:r>
        <w:t>higher initial cost;</w:t>
      </w:r>
    </w:p>
    <w:p w14:paraId="0A210850" w14:textId="77777777" w:rsidR="00DC693C" w:rsidRDefault="00DC693C" w:rsidP="00DC693C">
      <w:pPr>
        <w:pStyle w:val="Bullet1"/>
      </w:pPr>
      <w:commentRangeStart w:id="718"/>
      <w:r>
        <w:t>memory effect (voltage depression) if not periodically deep cycled;</w:t>
      </w:r>
      <w:commentRangeEnd w:id="718"/>
      <w:r w:rsidR="006F4B67">
        <w:rPr>
          <w:rStyle w:val="CommentReference"/>
          <w:color w:val="auto"/>
        </w:rPr>
        <w:commentReference w:id="718"/>
      </w:r>
    </w:p>
    <w:p w14:paraId="3048ABB9" w14:textId="77777777" w:rsidR="00DC693C" w:rsidRDefault="006F4B67" w:rsidP="006F4B67">
      <w:pPr>
        <w:pStyle w:val="Bullet1"/>
      </w:pPr>
      <w:ins w:id="719" w:author="Peter Dobson" w:date="2017-03-22T17:00:00Z">
        <w:r>
          <w:t>overcharge control required;</w:t>
        </w:r>
      </w:ins>
      <w:del w:id="720" w:author="Peter Dobson" w:date="2017-03-22T17:00:00Z">
        <w:r w:rsidR="00DC693C" w:rsidDel="006F4B67">
          <w:delText>temperature controlled charging system required to enhance life</w:delText>
        </w:r>
      </w:del>
      <w:del w:id="721" w:author="Peter Dobson" w:date="2017-03-22T17:08:00Z">
        <w:r w:rsidR="00DC693C" w:rsidDel="00DF2FC5">
          <w:delText>;</w:delText>
        </w:r>
      </w:del>
    </w:p>
    <w:p w14:paraId="6EF096B2" w14:textId="77777777" w:rsidR="00DC693C" w:rsidRDefault="006F4B67" w:rsidP="00DC693C">
      <w:pPr>
        <w:pStyle w:val="Bullet1"/>
      </w:pPr>
      <w:ins w:id="722" w:author="Peter Dobson" w:date="2017-03-22T17:00:00Z">
        <w:r>
          <w:t>contains cadmium, which may increase cost of disposal depending on recycling facilities available</w:t>
        </w:r>
      </w:ins>
      <w:del w:id="723" w:author="Peter Dobson" w:date="2017-03-22T17:00:00Z">
        <w:r w:rsidR="00DC693C" w:rsidDel="006F4B67">
          <w:delText>difficult to dispose of – generally needs to be returned to the manufacturer</w:delText>
        </w:r>
      </w:del>
      <w:r w:rsidR="00DC693C">
        <w:t>.</w:t>
      </w:r>
    </w:p>
    <w:p w14:paraId="1ED2173D" w14:textId="77777777" w:rsidR="00DC693C" w:rsidRDefault="00DC693C" w:rsidP="00DC693C">
      <w:pPr>
        <w:pStyle w:val="Heading3"/>
      </w:pPr>
      <w:bookmarkStart w:id="724" w:name="_Toc450571070"/>
      <w:bookmarkStart w:id="725" w:name="_Toc478637234"/>
      <w:commentRangeStart w:id="726"/>
      <w:r>
        <w:t>Sealed nickel-cadmium batteries</w:t>
      </w:r>
      <w:bookmarkEnd w:id="724"/>
      <w:bookmarkEnd w:id="725"/>
    </w:p>
    <w:p w14:paraId="7CD23A46" w14:textId="77777777" w:rsidR="00DC693C" w:rsidRDefault="00DC693C" w:rsidP="00DC693C">
      <w:pPr>
        <w:pStyle w:val="Heading4"/>
      </w:pPr>
      <w:r>
        <w:t>Advantages</w:t>
      </w:r>
    </w:p>
    <w:p w14:paraId="28129BB2" w14:textId="77777777" w:rsidR="00DC693C" w:rsidRDefault="00DC693C" w:rsidP="00DC693C">
      <w:pPr>
        <w:pStyle w:val="Bullet1"/>
      </w:pPr>
      <w:r>
        <w:t>cells are sealed;</w:t>
      </w:r>
    </w:p>
    <w:p w14:paraId="6CEBD6B3" w14:textId="77777777" w:rsidR="00DC693C" w:rsidRDefault="00DC693C" w:rsidP="00DC693C">
      <w:pPr>
        <w:pStyle w:val="Bullet1"/>
      </w:pPr>
      <w:r>
        <w:lastRenderedPageBreak/>
        <w:t>maintenance-free operation;</w:t>
      </w:r>
    </w:p>
    <w:p w14:paraId="2E988578" w14:textId="77777777" w:rsidR="00DC693C" w:rsidRDefault="00DC693C" w:rsidP="00DC693C">
      <w:pPr>
        <w:pStyle w:val="Bullet1"/>
      </w:pPr>
      <w:r>
        <w:t>long cycle life;</w:t>
      </w:r>
    </w:p>
    <w:p w14:paraId="2C450A90" w14:textId="77777777" w:rsidR="00DC693C" w:rsidRDefault="00DC693C" w:rsidP="00DC693C">
      <w:pPr>
        <w:pStyle w:val="Bullet1"/>
      </w:pPr>
      <w:r>
        <w:t>lifetime in excess of 20 years can be expected;</w:t>
      </w:r>
    </w:p>
    <w:p w14:paraId="6FB2F21A" w14:textId="77777777" w:rsidR="00DC693C" w:rsidRDefault="00DC693C" w:rsidP="00DC693C">
      <w:pPr>
        <w:pStyle w:val="Bullet1"/>
      </w:pPr>
      <w:r>
        <w:t>good low-temperature and high-rate performance capability;</w:t>
      </w:r>
    </w:p>
    <w:p w14:paraId="3EFECDB3" w14:textId="77777777" w:rsidR="00DC693C" w:rsidRDefault="00DC693C" w:rsidP="00DC693C">
      <w:pPr>
        <w:pStyle w:val="Bullet1"/>
      </w:pPr>
      <w:r>
        <w:t>long shelf life in any state of charge;</w:t>
      </w:r>
    </w:p>
    <w:p w14:paraId="5026286A" w14:textId="77777777" w:rsidR="00DC693C" w:rsidRDefault="00DC693C" w:rsidP="00DC693C">
      <w:pPr>
        <w:pStyle w:val="Bullet1"/>
      </w:pPr>
      <w:r>
        <w:t>rapid recharge capability;</w:t>
      </w:r>
    </w:p>
    <w:p w14:paraId="62E942EC" w14:textId="77777777" w:rsidR="00DC693C" w:rsidRDefault="00DC693C" w:rsidP="00DC693C">
      <w:pPr>
        <w:pStyle w:val="Bullet1"/>
      </w:pPr>
      <w:r>
        <w:t>excellent reliability;</w:t>
      </w:r>
    </w:p>
    <w:p w14:paraId="29B93E76" w14:textId="77777777" w:rsidR="00DC693C" w:rsidRDefault="00DC693C" w:rsidP="00DC693C">
      <w:pPr>
        <w:pStyle w:val="Bullet1"/>
      </w:pPr>
      <w:r>
        <w:t>rugged, resist rough handling;</w:t>
      </w:r>
    </w:p>
    <w:p w14:paraId="429E0FD5" w14:textId="77777777" w:rsidR="00DC693C" w:rsidRDefault="00DC693C" w:rsidP="00DC693C">
      <w:pPr>
        <w:pStyle w:val="Bullet1"/>
      </w:pPr>
      <w:r>
        <w:t>needs adequate ventilation;</w:t>
      </w:r>
    </w:p>
    <w:p w14:paraId="44D2257C" w14:textId="77777777" w:rsidR="00DC693C" w:rsidRDefault="00DC693C" w:rsidP="00DC693C">
      <w:pPr>
        <w:pStyle w:val="Bullet1"/>
      </w:pPr>
      <w:r>
        <w:t>difficult to transport.</w:t>
      </w:r>
    </w:p>
    <w:p w14:paraId="4CF4EE59" w14:textId="77777777" w:rsidR="00DC693C" w:rsidRDefault="00DC693C" w:rsidP="00DC693C">
      <w:pPr>
        <w:pStyle w:val="Heading4"/>
      </w:pPr>
      <w:r>
        <w:t>Disadvantages</w:t>
      </w:r>
    </w:p>
    <w:p w14:paraId="6B68A02D" w14:textId="77777777" w:rsidR="00DC693C" w:rsidRDefault="00DC693C" w:rsidP="00DC693C">
      <w:pPr>
        <w:pStyle w:val="Bullet1"/>
      </w:pPr>
      <w:r>
        <w:t>Hydrogen production can result in an explosion hazard;</w:t>
      </w:r>
    </w:p>
    <w:p w14:paraId="27D5C201" w14:textId="77777777" w:rsidR="00DC693C" w:rsidRDefault="00DC693C" w:rsidP="00DC693C">
      <w:pPr>
        <w:pStyle w:val="Bullet1"/>
      </w:pPr>
      <w:r>
        <w:t>thermal runaway in improperly designed batteries or charging equipment;</w:t>
      </w:r>
    </w:p>
    <w:p w14:paraId="4E806A51" w14:textId="77777777" w:rsidR="00DC693C" w:rsidRDefault="00DC693C" w:rsidP="00DC693C">
      <w:pPr>
        <w:pStyle w:val="Bullet1"/>
      </w:pPr>
      <w:r>
        <w:t>voltage depression in certain applications;</w:t>
      </w:r>
    </w:p>
    <w:p w14:paraId="2F7B89FB" w14:textId="77777777" w:rsidR="00DC693C" w:rsidRDefault="00DC693C" w:rsidP="00DC693C">
      <w:pPr>
        <w:pStyle w:val="Bullet1"/>
      </w:pPr>
      <w:r>
        <w:t>contains cadmium, which may increase cost of disposal depending on recycling facilities available;</w:t>
      </w:r>
    </w:p>
    <w:p w14:paraId="316932E2" w14:textId="77777777" w:rsidR="00DC693C" w:rsidRDefault="00DC693C" w:rsidP="00DC693C">
      <w:pPr>
        <w:pStyle w:val="Bullet1text"/>
      </w:pPr>
      <w:r>
        <w:t>(Cadmium is regarded as hazardous material in some parts of the world.)</w:t>
      </w:r>
    </w:p>
    <w:p w14:paraId="2BD1D3A1" w14:textId="77777777" w:rsidR="00DC693C" w:rsidRDefault="00DC693C" w:rsidP="00DC693C">
      <w:pPr>
        <w:pStyle w:val="Bullet1text"/>
      </w:pPr>
      <w:r>
        <w:t>Some manufacturers would accept return batteries for recycling.</w:t>
      </w:r>
    </w:p>
    <w:p w14:paraId="2BB0A4ED" w14:textId="77777777" w:rsidR="00DC693C" w:rsidRDefault="00DC693C" w:rsidP="00DC693C">
      <w:pPr>
        <w:pStyle w:val="Bullet1"/>
      </w:pPr>
      <w:r>
        <w:t>memory effects on dry cells;</w:t>
      </w:r>
    </w:p>
    <w:p w14:paraId="32B3DEFB" w14:textId="77777777" w:rsidR="00DC693C" w:rsidRDefault="00DC693C" w:rsidP="00DC693C">
      <w:pPr>
        <w:pStyle w:val="Bullet1"/>
      </w:pPr>
      <w:r>
        <w:t>higher cost than sealed lead-acid battery;</w:t>
      </w:r>
    </w:p>
    <w:p w14:paraId="397E1694" w14:textId="77777777" w:rsidR="00DC693C" w:rsidRDefault="00DC693C" w:rsidP="00DC693C">
      <w:pPr>
        <w:pStyle w:val="Bullet1"/>
      </w:pPr>
      <w:r>
        <w:t>difficult to recycle.</w:t>
      </w:r>
      <w:commentRangeEnd w:id="726"/>
      <w:r w:rsidR="00DF2FC5">
        <w:rPr>
          <w:rStyle w:val="CommentReference"/>
          <w:color w:val="auto"/>
        </w:rPr>
        <w:commentReference w:id="726"/>
      </w:r>
    </w:p>
    <w:p w14:paraId="35350BF9" w14:textId="77777777" w:rsidR="00DC693C" w:rsidRDefault="00DC693C" w:rsidP="00DC693C">
      <w:pPr>
        <w:pStyle w:val="Heading3"/>
      </w:pPr>
      <w:bookmarkStart w:id="727" w:name="_Toc450571071"/>
      <w:bookmarkStart w:id="728" w:name="_Toc478637235"/>
      <w:r>
        <w:t>Nickel-metal hydride batteries</w:t>
      </w:r>
      <w:bookmarkEnd w:id="727"/>
      <w:bookmarkEnd w:id="728"/>
    </w:p>
    <w:p w14:paraId="4F1931FD" w14:textId="77777777" w:rsidR="00DC693C" w:rsidRDefault="00DC693C" w:rsidP="00DC693C">
      <w:pPr>
        <w:pStyle w:val="Heading4"/>
      </w:pPr>
      <w:r>
        <w:t>Advantages</w:t>
      </w:r>
    </w:p>
    <w:p w14:paraId="149F8B48" w14:textId="77777777" w:rsidR="00DC693C" w:rsidDel="00DF2FC5" w:rsidRDefault="00DC693C" w:rsidP="00DC693C">
      <w:pPr>
        <w:pStyle w:val="Bullet1"/>
        <w:rPr>
          <w:del w:id="729" w:author="Peter Dobson" w:date="2017-03-22T17:04:00Z"/>
        </w:rPr>
      </w:pPr>
      <w:del w:id="730" w:author="Peter Dobson" w:date="2017-03-22T17:04:00Z">
        <w:r w:rsidDel="00DF2FC5">
          <w:delText>charging performance similar to lead acid and Nickel Cadmium;</w:delText>
        </w:r>
      </w:del>
    </w:p>
    <w:p w14:paraId="47AF10DD" w14:textId="77777777" w:rsidR="00DC693C" w:rsidRDefault="00DF2FC5" w:rsidP="00DC693C">
      <w:pPr>
        <w:pStyle w:val="Bullet1"/>
        <w:rPr>
          <w:ins w:id="731" w:author="Peter Dobson" w:date="2017-03-22T17:12:00Z"/>
        </w:rPr>
      </w:pPr>
      <w:ins w:id="732" w:author="Peter Dobson" w:date="2017-03-22T17:04:00Z">
        <w:r>
          <w:t>M</w:t>
        </w:r>
      </w:ins>
      <w:del w:id="733" w:author="Peter Dobson" w:date="2017-03-22T17:04:00Z">
        <w:r w:rsidR="00DC693C" w:rsidDel="00DF2FC5">
          <w:delText>m</w:delText>
        </w:r>
      </w:del>
      <w:r w:rsidR="00DC693C">
        <w:t>aintenance free;</w:t>
      </w:r>
    </w:p>
    <w:p w14:paraId="2226C19C" w14:textId="77777777" w:rsidR="00866EBF" w:rsidRDefault="00866EBF" w:rsidP="00DC693C">
      <w:pPr>
        <w:pStyle w:val="Bullet1"/>
      </w:pPr>
      <w:ins w:id="734" w:author="Peter Dobson" w:date="2017-03-22T17:12:00Z">
        <w:r>
          <w:t>Sealed</w:t>
        </w:r>
      </w:ins>
      <w:ins w:id="735" w:author="Peter Dobson" w:date="2017-03-22T17:14:00Z">
        <w:r>
          <w:t xml:space="preserve"> battery</w:t>
        </w:r>
      </w:ins>
      <w:ins w:id="736" w:author="Peter Dobson" w:date="2017-03-22T17:12:00Z">
        <w:r>
          <w:t>;</w:t>
        </w:r>
      </w:ins>
    </w:p>
    <w:p w14:paraId="43DE308C" w14:textId="77777777" w:rsidR="00DC693C" w:rsidRDefault="00DC693C" w:rsidP="00DC693C">
      <w:pPr>
        <w:pStyle w:val="Bullet1"/>
      </w:pPr>
      <w:r>
        <w:t>long life (expected in order of 15 years);</w:t>
      </w:r>
    </w:p>
    <w:p w14:paraId="3DF95183" w14:textId="77777777" w:rsidR="00DC693C" w:rsidRDefault="00DC693C" w:rsidP="00DC693C">
      <w:pPr>
        <w:pStyle w:val="Bullet1"/>
      </w:pPr>
      <w:r>
        <w:t xml:space="preserve">high </w:t>
      </w:r>
      <w:ins w:id="737" w:author="Peter Dobson" w:date="2017-03-22T17:14:00Z">
        <w:r w:rsidR="00866EBF">
          <w:t>energy density</w:t>
        </w:r>
      </w:ins>
      <w:del w:id="738" w:author="Peter Dobson" w:date="2017-03-22T17:15:00Z">
        <w:r w:rsidDel="00866EBF">
          <w:delText>capacity</w:delText>
        </w:r>
      </w:del>
      <w:r>
        <w:t xml:space="preserve"> relative to volume</w:t>
      </w:r>
      <w:ins w:id="739" w:author="Peter Dobson" w:date="2017-03-22T17:14:00Z">
        <w:r w:rsidR="00866EBF">
          <w:t xml:space="preserve"> and weight</w:t>
        </w:r>
      </w:ins>
      <w:r>
        <w:t>;</w:t>
      </w:r>
    </w:p>
    <w:p w14:paraId="20B8E296" w14:textId="77777777" w:rsidR="00DC693C" w:rsidDel="00866EBF" w:rsidRDefault="00DC693C" w:rsidP="00DC693C">
      <w:pPr>
        <w:pStyle w:val="Bullet1"/>
        <w:rPr>
          <w:del w:id="740" w:author="Peter Dobson" w:date="2017-03-22T17:15:00Z"/>
        </w:rPr>
      </w:pPr>
      <w:del w:id="741" w:author="Peter Dobson" w:date="2017-03-22T17:15:00Z">
        <w:r w:rsidDel="00866EBF">
          <w:delText>high capacity relative to weight;</w:delText>
        </w:r>
      </w:del>
    </w:p>
    <w:p w14:paraId="6FD95FB8" w14:textId="77777777" w:rsidR="00DC693C" w:rsidRDefault="00DC693C" w:rsidP="00DC693C">
      <w:pPr>
        <w:pStyle w:val="Bullet1"/>
      </w:pPr>
      <w:r>
        <w:t>no gas venting in normal operation;</w:t>
      </w:r>
    </w:p>
    <w:p w14:paraId="0139FDC6" w14:textId="77777777" w:rsidR="00DC693C" w:rsidRDefault="00DC693C" w:rsidP="00DC693C">
      <w:pPr>
        <w:pStyle w:val="Bullet1"/>
      </w:pPr>
      <w:r>
        <w:t>high cycle life (About 1,200 cycles is typical, but depends on the depth  of discharge);</w:t>
      </w:r>
    </w:p>
    <w:p w14:paraId="28C94602" w14:textId="77777777" w:rsidR="00DC693C" w:rsidDel="00DF2FC5" w:rsidRDefault="00DC693C" w:rsidP="00DC693C">
      <w:pPr>
        <w:pStyle w:val="Bullet1"/>
        <w:rPr>
          <w:del w:id="742" w:author="Peter Dobson" w:date="2017-03-22T17:07:00Z"/>
        </w:rPr>
      </w:pPr>
      <w:del w:id="743" w:author="Peter Dobson" w:date="2017-03-22T17:07:00Z">
        <w:r w:rsidDel="00DF2FC5">
          <w:delText>fully recyclable to end of life;</w:delText>
        </w:r>
      </w:del>
    </w:p>
    <w:p w14:paraId="4C8F9398" w14:textId="77777777" w:rsidR="00DC693C" w:rsidRDefault="00DC693C" w:rsidP="00DC693C">
      <w:pPr>
        <w:pStyle w:val="Bullet1"/>
      </w:pPr>
      <w:r>
        <w:t>wide operational temperature range (-20ºC to +60ºC is typical);</w:t>
      </w:r>
    </w:p>
    <w:p w14:paraId="3B1DFD88" w14:textId="77777777" w:rsidR="00DC693C" w:rsidDel="00DF2FC5" w:rsidRDefault="00DC693C" w:rsidP="00DC693C">
      <w:pPr>
        <w:pStyle w:val="Bullet1"/>
        <w:rPr>
          <w:del w:id="744" w:author="Peter Dobson" w:date="2017-03-22T17:07:00Z"/>
        </w:rPr>
      </w:pPr>
      <w:del w:id="745" w:author="Peter Dobson" w:date="2017-03-22T17:07:00Z">
        <w:r w:rsidDel="00DF2FC5">
          <w:delText>disposal easier when compared with Nickel Cadmium.</w:delText>
        </w:r>
      </w:del>
    </w:p>
    <w:p w14:paraId="08941B55" w14:textId="77777777" w:rsidR="00DC693C" w:rsidRDefault="00DC693C" w:rsidP="00DC693C">
      <w:pPr>
        <w:pStyle w:val="Heading4"/>
      </w:pPr>
      <w:r>
        <w:t>Disadvantages</w:t>
      </w:r>
    </w:p>
    <w:p w14:paraId="34E945F3" w14:textId="77777777" w:rsidR="00DC693C" w:rsidRDefault="00DC693C" w:rsidP="00DC693C">
      <w:pPr>
        <w:pStyle w:val="Bullet1"/>
      </w:pPr>
      <w:r>
        <w:t>high</w:t>
      </w:r>
      <w:del w:id="746" w:author="Peter Dobson" w:date="2017-03-22T17:09:00Z">
        <w:r w:rsidDel="00DF2FC5">
          <w:delText>er</w:delText>
        </w:r>
      </w:del>
      <w:r>
        <w:t xml:space="preserve"> </w:t>
      </w:r>
      <w:ins w:id="747" w:author="Peter Dobson" w:date="2017-03-22T17:09:00Z">
        <w:r w:rsidR="00DF2FC5">
          <w:t>c</w:t>
        </w:r>
      </w:ins>
      <w:del w:id="748" w:author="Peter Dobson" w:date="2017-03-22T17:09:00Z">
        <w:r w:rsidDel="00DF2FC5">
          <w:delText>C</w:delText>
        </w:r>
      </w:del>
      <w:r>
        <w:t>ost;</w:t>
      </w:r>
    </w:p>
    <w:p w14:paraId="742D4C59" w14:textId="77777777" w:rsidR="00DC693C" w:rsidRDefault="00DF2FC5" w:rsidP="00DC693C">
      <w:pPr>
        <w:pStyle w:val="Bullet1"/>
        <w:rPr>
          <w:ins w:id="749" w:author="Peter Dobson" w:date="2017-03-22T17:25:00Z"/>
        </w:rPr>
      </w:pPr>
      <w:ins w:id="750" w:author="Peter Dobson" w:date="2017-03-22T17:08:00Z">
        <w:r>
          <w:lastRenderedPageBreak/>
          <w:t>overcharge control required</w:t>
        </w:r>
      </w:ins>
      <w:del w:id="751" w:author="Peter Dobson" w:date="2017-03-22T17:08:00Z">
        <w:r w:rsidR="00DC693C" w:rsidDel="00DF2FC5">
          <w:delText>charge regulation essential</w:delText>
        </w:r>
      </w:del>
      <w:r w:rsidR="00DC693C">
        <w:t>;</w:t>
      </w:r>
    </w:p>
    <w:p w14:paraId="08D6E0B5" w14:textId="62FD60CB" w:rsidR="00C24A97" w:rsidDel="00801E8B" w:rsidRDefault="00C24A97" w:rsidP="00DC693C">
      <w:pPr>
        <w:pStyle w:val="Bullet1"/>
        <w:rPr>
          <w:ins w:id="752" w:author="Peter Dobson" w:date="2017-03-22T17:25:00Z"/>
          <w:del w:id="753" w:author="Peter Dobson" w:date="2017-03-28T10:27:00Z"/>
        </w:rPr>
      </w:pPr>
      <w:ins w:id="754" w:author="Peter Dobson" w:date="2017-03-22T17:26:00Z">
        <w:r>
          <w:t xml:space="preserve">risk of </w:t>
        </w:r>
      </w:ins>
      <w:ins w:id="755" w:author="Peter Dobson" w:date="2017-03-22T17:25:00Z">
        <w:r>
          <w:t>thermal runawa</w:t>
        </w:r>
      </w:ins>
      <w:ins w:id="756" w:author="Peter Dobson" w:date="2017-03-28T10:27:00Z">
        <w:r w:rsidR="00801E8B">
          <w:t>y</w:t>
        </w:r>
      </w:ins>
      <w:ins w:id="757" w:author="Peter Dobson" w:date="2017-03-22T17:25:00Z">
        <w:del w:id="758" w:author="Peter Dobson" w:date="2017-03-28T10:27:00Z">
          <w:r w:rsidDel="00801E8B">
            <w:delText>y</w:delText>
          </w:r>
        </w:del>
      </w:ins>
    </w:p>
    <w:p w14:paraId="3677224C" w14:textId="77777777" w:rsidR="00C24A97" w:rsidRDefault="00C24A97">
      <w:pPr>
        <w:pStyle w:val="Bullet1"/>
      </w:pPr>
    </w:p>
    <w:p w14:paraId="136B8D56" w14:textId="77777777" w:rsidR="00DC693C" w:rsidDel="00C24A97" w:rsidRDefault="00DC693C" w:rsidP="00DC693C">
      <w:pPr>
        <w:pStyle w:val="Bullet1"/>
        <w:rPr>
          <w:del w:id="759" w:author="Peter Dobson" w:date="2017-03-22T17:25:00Z"/>
        </w:rPr>
      </w:pPr>
      <w:del w:id="760" w:author="Peter Dobson" w:date="2017-03-22T17:25:00Z">
        <w:r w:rsidDel="00C24A97">
          <w:delText>limited experience of use in AtoN applications.</w:delText>
        </w:r>
        <w:bookmarkStart w:id="761" w:name="_Toc478637236"/>
        <w:bookmarkEnd w:id="761"/>
      </w:del>
    </w:p>
    <w:p w14:paraId="2019D9E9" w14:textId="77777777" w:rsidR="00DC693C" w:rsidRDefault="00DC693C" w:rsidP="00DC693C">
      <w:pPr>
        <w:pStyle w:val="Heading3"/>
      </w:pPr>
      <w:bookmarkStart w:id="762" w:name="_Toc450571072"/>
      <w:bookmarkStart w:id="763" w:name="_Toc478637237"/>
      <w:r>
        <w:t>Lithium-ion batteries</w:t>
      </w:r>
      <w:bookmarkEnd w:id="762"/>
      <w:bookmarkEnd w:id="763"/>
    </w:p>
    <w:p w14:paraId="1AC985EE" w14:textId="77777777" w:rsidR="00DC693C" w:rsidRDefault="00DC693C" w:rsidP="00DC693C">
      <w:pPr>
        <w:pStyle w:val="Heading4"/>
      </w:pPr>
      <w:r>
        <w:t>Advantages</w:t>
      </w:r>
    </w:p>
    <w:p w14:paraId="4023BD79" w14:textId="77777777" w:rsidR="00DC693C" w:rsidRDefault="00DC693C" w:rsidP="00DC693C">
      <w:pPr>
        <w:pStyle w:val="Bullet1"/>
        <w:rPr>
          <w:ins w:id="764" w:author="Peter Dobson" w:date="2017-03-22T17:12:00Z"/>
        </w:rPr>
      </w:pPr>
      <w:r>
        <w:t>maintenance free;</w:t>
      </w:r>
    </w:p>
    <w:p w14:paraId="3628A5C5" w14:textId="77777777" w:rsidR="00866EBF" w:rsidRDefault="00866EBF" w:rsidP="00DC693C">
      <w:pPr>
        <w:pStyle w:val="Bullet1"/>
      </w:pPr>
      <w:ins w:id="765" w:author="Peter Dobson" w:date="2017-03-22T17:12:00Z">
        <w:r>
          <w:t>sealed</w:t>
        </w:r>
      </w:ins>
      <w:ins w:id="766" w:author="Peter Dobson" w:date="2017-03-22T17:15:00Z">
        <w:r>
          <w:t xml:space="preserve"> battery</w:t>
        </w:r>
      </w:ins>
      <w:ins w:id="767" w:author="Peter Dobson" w:date="2017-03-22T17:12:00Z">
        <w:r>
          <w:t>;</w:t>
        </w:r>
      </w:ins>
    </w:p>
    <w:p w14:paraId="506C5619" w14:textId="77777777" w:rsidR="00DC693C" w:rsidRDefault="00DC693C" w:rsidP="00DC693C">
      <w:pPr>
        <w:pStyle w:val="Bullet1"/>
      </w:pPr>
      <w:r>
        <w:t>long life (expected in order of 20/25 years);</w:t>
      </w:r>
    </w:p>
    <w:p w14:paraId="672FED9F" w14:textId="77777777" w:rsidR="00DC693C" w:rsidRDefault="00DC693C" w:rsidP="00DC693C">
      <w:pPr>
        <w:pStyle w:val="Bullet1"/>
      </w:pPr>
      <w:r>
        <w:t xml:space="preserve">very high </w:t>
      </w:r>
      <w:ins w:id="768" w:author="Peter Dobson" w:date="2017-03-22T17:12:00Z">
        <w:r w:rsidR="00866EBF">
          <w:t>energy density</w:t>
        </w:r>
      </w:ins>
      <w:del w:id="769" w:author="Peter Dobson" w:date="2017-03-22T17:12:00Z">
        <w:r w:rsidDel="00866EBF">
          <w:delText>capacity</w:delText>
        </w:r>
      </w:del>
      <w:r>
        <w:t xml:space="preserve"> relative to volume</w:t>
      </w:r>
      <w:ins w:id="770" w:author="Peter Dobson" w:date="2017-03-22T17:12:00Z">
        <w:r w:rsidR="00866EBF">
          <w:t xml:space="preserve"> and weight</w:t>
        </w:r>
      </w:ins>
      <w:r>
        <w:t>;</w:t>
      </w:r>
    </w:p>
    <w:p w14:paraId="34BBE639" w14:textId="77777777" w:rsidR="00DC693C" w:rsidDel="00866EBF" w:rsidRDefault="00DC693C" w:rsidP="00DC693C">
      <w:pPr>
        <w:pStyle w:val="Bullet1"/>
        <w:rPr>
          <w:del w:id="771" w:author="Peter Dobson" w:date="2017-03-22T17:13:00Z"/>
        </w:rPr>
      </w:pPr>
      <w:del w:id="772" w:author="Peter Dobson" w:date="2017-03-22T17:13:00Z">
        <w:r w:rsidDel="00866EBF">
          <w:delText>very high capacity relative to weight;</w:delText>
        </w:r>
      </w:del>
    </w:p>
    <w:p w14:paraId="277BDD0B" w14:textId="77777777" w:rsidR="00DC693C" w:rsidRDefault="00DC693C" w:rsidP="00DC693C">
      <w:pPr>
        <w:pStyle w:val="Bullet1"/>
      </w:pPr>
      <w:r>
        <w:t>no gas venting in normal operation;</w:t>
      </w:r>
    </w:p>
    <w:p w14:paraId="55DBBBA6" w14:textId="77777777" w:rsidR="00DC693C" w:rsidRDefault="00DC693C" w:rsidP="00DC693C">
      <w:pPr>
        <w:pStyle w:val="Bullet1"/>
      </w:pPr>
      <w:r>
        <w:t>high cycle life</w:t>
      </w:r>
      <w:del w:id="773" w:author="Peter Dobson" w:date="2017-03-22T17:16:00Z">
        <w:r w:rsidDel="00765FB0">
          <w:delText xml:space="preserve"> (About 1,000 cycles is typical</w:delText>
        </w:r>
      </w:del>
      <w:r>
        <w:t xml:space="preserve">, but depends on the </w:t>
      </w:r>
      <w:ins w:id="774" w:author="Peter Dobson" w:date="2017-03-22T17:19:00Z">
        <w:r w:rsidR="00C24A97">
          <w:t>charging regime</w:t>
        </w:r>
      </w:ins>
      <w:del w:id="775" w:author="Peter Dobson" w:date="2017-03-22T17:19:00Z">
        <w:r w:rsidDel="00C24A97">
          <w:delText>depth  of discharge)</w:delText>
        </w:r>
      </w:del>
      <w:r>
        <w:t>;</w:t>
      </w:r>
    </w:p>
    <w:p w14:paraId="69BAA22C" w14:textId="77777777" w:rsidR="00DC693C" w:rsidDel="00C24A97" w:rsidRDefault="00DC693C" w:rsidP="00DC693C">
      <w:pPr>
        <w:pStyle w:val="Bullet1"/>
        <w:rPr>
          <w:del w:id="776" w:author="Peter Dobson" w:date="2017-03-22T17:20:00Z"/>
        </w:rPr>
      </w:pPr>
      <w:del w:id="777" w:author="Peter Dobson" w:date="2017-03-22T17:20:00Z">
        <w:r w:rsidDel="00C24A97">
          <w:delText>reasonable operational temperature range (-10ºC to +45ºC is typical);</w:delText>
        </w:r>
      </w:del>
    </w:p>
    <w:p w14:paraId="37EC6E24" w14:textId="77777777" w:rsidR="00DC693C" w:rsidDel="00C24A97" w:rsidRDefault="00DC693C" w:rsidP="00DC693C">
      <w:pPr>
        <w:pStyle w:val="Bullet1"/>
        <w:rPr>
          <w:del w:id="778" w:author="Peter Dobson" w:date="2017-03-22T17:19:00Z"/>
        </w:rPr>
      </w:pPr>
      <w:del w:id="779" w:author="Peter Dobson" w:date="2017-03-22T17:19:00Z">
        <w:r w:rsidDel="00C24A97">
          <w:delText>disposal easier than with Nickel Cadmium;</w:delText>
        </w:r>
      </w:del>
    </w:p>
    <w:p w14:paraId="044A3419" w14:textId="77777777" w:rsidR="00DC693C" w:rsidDel="00C24A97" w:rsidRDefault="00DC693C" w:rsidP="00DC693C">
      <w:pPr>
        <w:pStyle w:val="Bullet1"/>
        <w:rPr>
          <w:del w:id="780" w:author="Peter Dobson" w:date="2017-03-22T17:20:00Z"/>
        </w:rPr>
      </w:pPr>
      <w:del w:id="781" w:author="Peter Dobson" w:date="2017-03-22T17:20:00Z">
        <w:r w:rsidDel="00C24A97">
          <w:delText>monitor state of discharge;</w:delText>
        </w:r>
      </w:del>
    </w:p>
    <w:p w14:paraId="2DBD4E78" w14:textId="77777777" w:rsidR="00DC693C" w:rsidRDefault="00DC693C" w:rsidP="00DC693C">
      <w:pPr>
        <w:pStyle w:val="Bullet1"/>
      </w:pPr>
      <w:r>
        <w:t>low self-discharge;</w:t>
      </w:r>
    </w:p>
    <w:p w14:paraId="52780B96" w14:textId="77777777" w:rsidR="00DC693C" w:rsidRDefault="00DC693C" w:rsidP="00DC693C">
      <w:pPr>
        <w:pStyle w:val="Bullet1"/>
      </w:pPr>
      <w:r>
        <w:t>high charging efficiency.</w:t>
      </w:r>
    </w:p>
    <w:p w14:paraId="626169F5" w14:textId="77777777" w:rsidR="00DC693C" w:rsidRDefault="00DC693C" w:rsidP="00DC693C">
      <w:pPr>
        <w:pStyle w:val="Heading4"/>
      </w:pPr>
      <w:r>
        <w:t>Disadvantages</w:t>
      </w:r>
    </w:p>
    <w:p w14:paraId="4E2ACE7E" w14:textId="77777777" w:rsidR="00DC693C" w:rsidRDefault="00C24A97" w:rsidP="00DC693C">
      <w:pPr>
        <w:pStyle w:val="Bullet1"/>
      </w:pPr>
      <w:ins w:id="782" w:author="Peter Dobson" w:date="2017-03-22T17:23:00Z">
        <w:r>
          <w:t xml:space="preserve">High </w:t>
        </w:r>
      </w:ins>
      <w:r w:rsidR="00DC693C">
        <w:t>cost;</w:t>
      </w:r>
    </w:p>
    <w:p w14:paraId="5B40A697" w14:textId="77777777" w:rsidR="00DC693C" w:rsidRDefault="00DC693C" w:rsidP="00DC693C">
      <w:pPr>
        <w:pStyle w:val="Bullet1"/>
      </w:pPr>
      <w:r>
        <w:t>complexity of battery integrated electronic management system;</w:t>
      </w:r>
    </w:p>
    <w:p w14:paraId="5A43E17F" w14:textId="77777777" w:rsidR="00DC693C" w:rsidDel="00C24A97" w:rsidRDefault="00DC693C" w:rsidP="00DC693C">
      <w:pPr>
        <w:pStyle w:val="Bullet1"/>
        <w:rPr>
          <w:del w:id="783" w:author="Peter Dobson" w:date="2017-03-22T17:24:00Z"/>
        </w:rPr>
      </w:pPr>
      <w:del w:id="784" w:author="Peter Dobson" w:date="2017-03-22T17:24:00Z">
        <w:r w:rsidDel="00C24A97">
          <w:delText>limited experience of use in AtoN applications;</w:delText>
        </w:r>
      </w:del>
    </w:p>
    <w:p w14:paraId="792E9B87" w14:textId="77777777" w:rsidR="00DC693C" w:rsidRDefault="00DC693C" w:rsidP="00DC693C">
      <w:pPr>
        <w:pStyle w:val="Bullet1"/>
        <w:rPr>
          <w:ins w:id="785" w:author="Peter Dobson" w:date="2017-03-22T17:27:00Z"/>
        </w:rPr>
      </w:pPr>
      <w:r>
        <w:t>thermal runaway in improperly designed batteries or charging equipment;</w:t>
      </w:r>
    </w:p>
    <w:p w14:paraId="0C117472" w14:textId="77777777" w:rsidR="00C24A97" w:rsidRDefault="003D6DA1" w:rsidP="00DC693C">
      <w:pPr>
        <w:pStyle w:val="Bullet1"/>
        <w:rPr>
          <w:ins w:id="786" w:author="Peter Dobson" w:date="2017-03-22T17:28:00Z"/>
        </w:rPr>
      </w:pPr>
      <w:ins w:id="787" w:author="Peter Dobson" w:date="2017-03-22T17:30:00Z">
        <w:r>
          <w:t>Stringent transportation restrictions;</w:t>
        </w:r>
      </w:ins>
    </w:p>
    <w:p w14:paraId="14ACEA32" w14:textId="77777777" w:rsidR="003D6DA1" w:rsidRDefault="003D6DA1" w:rsidP="00DC693C">
      <w:pPr>
        <w:pStyle w:val="Bullet1"/>
        <w:rPr>
          <w:ins w:id="788" w:author="Peter Dobson" w:date="2017-03-22T17:30:00Z"/>
        </w:rPr>
      </w:pPr>
      <w:ins w:id="789" w:author="Peter Dobson" w:date="2017-03-22T17:29:00Z">
        <w:r>
          <w:t>Must be stored in a partial charged state</w:t>
        </w:r>
      </w:ins>
      <w:ins w:id="790" w:author="Peter Dobson" w:date="2017-03-22T17:30:00Z">
        <w:r>
          <w:t>;</w:t>
        </w:r>
      </w:ins>
    </w:p>
    <w:p w14:paraId="48A13D28" w14:textId="77777777" w:rsidR="003D6DA1" w:rsidRDefault="003D6DA1" w:rsidP="00DC693C">
      <w:pPr>
        <w:pStyle w:val="Bullet1"/>
        <w:rPr>
          <w:ins w:id="791" w:author="Peter" w:date="2017-03-23T10:26:00Z"/>
        </w:rPr>
      </w:pPr>
      <w:ins w:id="792" w:author="Peter Dobson" w:date="2017-03-22T17:30:00Z">
        <w:r>
          <w:t>degrades at high temperature</w:t>
        </w:r>
      </w:ins>
      <w:ins w:id="793" w:author="Peter Dobson" w:date="2017-03-22T17:31:00Z">
        <w:r w:rsidR="00C85B49">
          <w:t xml:space="preserve"> above </w:t>
        </w:r>
        <w:r>
          <w:t>55</w:t>
        </w:r>
      </w:ins>
      <w:ins w:id="794" w:author="Peter Dobson" w:date="2017-03-22T17:33:00Z">
        <w:r w:rsidR="00C85B49">
          <w:rPr>
            <w:rFonts w:ascii="Calibri" w:hAnsi="Calibri"/>
          </w:rPr>
          <w:t>°</w:t>
        </w:r>
      </w:ins>
      <w:ins w:id="795" w:author="Peter Dobson" w:date="2017-03-22T17:31:00Z">
        <w:r>
          <w:t>C</w:t>
        </w:r>
      </w:ins>
    </w:p>
    <w:p w14:paraId="6CB3FBD3" w14:textId="77777777" w:rsidR="00094874" w:rsidRDefault="00094874" w:rsidP="00DC693C">
      <w:pPr>
        <w:pStyle w:val="Bullet1"/>
        <w:rPr>
          <w:ins w:id="796" w:author="Peter Dobson" w:date="2017-03-22T17:31:00Z"/>
        </w:rPr>
      </w:pPr>
      <w:ins w:id="797" w:author="Peter" w:date="2017-03-23T10:26:00Z">
        <w:r>
          <w:t>battery d</w:t>
        </w:r>
      </w:ins>
      <w:ins w:id="798" w:author="Peter" w:date="2017-03-23T10:27:00Z">
        <w:r>
          <w:t>e</w:t>
        </w:r>
      </w:ins>
      <w:ins w:id="799" w:author="Peter" w:date="2017-03-23T10:26:00Z">
        <w:r>
          <w:t>struction if charged below -5</w:t>
        </w:r>
        <w:r>
          <w:rPr>
            <w:rFonts w:ascii="Calibri" w:hAnsi="Calibri"/>
          </w:rPr>
          <w:t>°</w:t>
        </w:r>
        <w:r>
          <w:t>C</w:t>
        </w:r>
      </w:ins>
    </w:p>
    <w:p w14:paraId="4FD0B4C1" w14:textId="77777777" w:rsidR="003D6DA1" w:rsidRPr="00A853CE" w:rsidRDefault="00A853CE" w:rsidP="00DC693C">
      <w:pPr>
        <w:pStyle w:val="Bullet1"/>
      </w:pPr>
      <w:ins w:id="800" w:author="Peter" w:date="2017-03-23T09:21:00Z">
        <w:r>
          <w:t>Hazard of e</w:t>
        </w:r>
      </w:ins>
      <w:ins w:id="801" w:author="Peter Dobson" w:date="2017-03-22T17:31:00Z">
        <w:del w:id="802" w:author="Peter" w:date="2017-03-23T09:21:00Z">
          <w:r w:rsidR="00B11B40" w:rsidRPr="00A853CE" w:rsidDel="00A853CE">
            <w:delText>E</w:delText>
          </w:r>
        </w:del>
        <w:r w:rsidR="00B11B40" w:rsidRPr="00A853CE">
          <w:t>xplosion &amp; fire</w:t>
        </w:r>
      </w:ins>
      <w:ins w:id="803" w:author="Peter" w:date="2017-03-23T09:22:00Z">
        <w:r>
          <w:t>.</w:t>
        </w:r>
      </w:ins>
    </w:p>
    <w:p w14:paraId="14B3278F" w14:textId="77777777" w:rsidR="00DC693C" w:rsidDel="00C24A97" w:rsidRDefault="00DC693C" w:rsidP="00DC693C">
      <w:pPr>
        <w:pStyle w:val="Bullet1"/>
        <w:rPr>
          <w:del w:id="804" w:author="Peter Dobson" w:date="2017-03-22T17:27:00Z"/>
        </w:rPr>
      </w:pPr>
      <w:del w:id="805" w:author="Peter Dobson" w:date="2017-03-22T17:27:00Z">
        <w:r w:rsidDel="00C24A97">
          <w:delText>contains lithium, which may increase cost of disposal depending on recycling facilities available;</w:delText>
        </w:r>
        <w:bookmarkStart w:id="806" w:name="_Toc478637238"/>
        <w:bookmarkEnd w:id="806"/>
      </w:del>
    </w:p>
    <w:p w14:paraId="38014B74" w14:textId="77777777" w:rsidR="00DC693C" w:rsidDel="003D6DA1" w:rsidRDefault="00DC693C" w:rsidP="00DC693C">
      <w:pPr>
        <w:pStyle w:val="Bullet1"/>
        <w:rPr>
          <w:del w:id="807" w:author="Peter Dobson" w:date="2017-03-22T17:27:00Z"/>
        </w:rPr>
      </w:pPr>
      <w:del w:id="808" w:author="Peter Dobson" w:date="2017-03-22T17:27:00Z">
        <w:r w:rsidDel="003D6DA1">
          <w:delText>non-standard cell voltage of 3.7V.</w:delText>
        </w:r>
        <w:bookmarkStart w:id="809" w:name="_Toc478637239"/>
        <w:bookmarkEnd w:id="809"/>
      </w:del>
    </w:p>
    <w:p w14:paraId="24B864F4" w14:textId="77777777" w:rsidR="00DC693C" w:rsidRDefault="00DC693C" w:rsidP="00DC693C">
      <w:pPr>
        <w:pStyle w:val="Heading3"/>
      </w:pPr>
      <w:bookmarkStart w:id="810" w:name="_Toc450571073"/>
      <w:bookmarkStart w:id="811" w:name="_Toc478637240"/>
      <w:r>
        <w:t>Lithium Polymer</w:t>
      </w:r>
      <w:bookmarkEnd w:id="810"/>
      <w:bookmarkEnd w:id="811"/>
    </w:p>
    <w:p w14:paraId="5105A6E0" w14:textId="4E72703C" w:rsidR="00DC693C" w:rsidDel="00801E8B" w:rsidRDefault="00DC693C" w:rsidP="00DC693C">
      <w:pPr>
        <w:pStyle w:val="BodyText"/>
        <w:rPr>
          <w:del w:id="812" w:author="Peter Dobson" w:date="2017-03-28T10:31:00Z"/>
        </w:rPr>
      </w:pPr>
      <w:r>
        <w:t>Lithium-polymer batteries are available, and have similar characteristics to lithium-ion batteries but are more stable.</w:t>
      </w:r>
    </w:p>
    <w:p w14:paraId="60DFCF17" w14:textId="77777777" w:rsidR="00DC693C" w:rsidDel="00A853CE" w:rsidRDefault="00DC693C">
      <w:pPr>
        <w:pStyle w:val="BodyText"/>
        <w:rPr>
          <w:del w:id="813" w:author="Peter" w:date="2017-03-23T09:24:00Z"/>
        </w:rPr>
        <w:pPrChange w:id="814" w:author="Peter Dobson" w:date="2017-03-28T10:31:00Z">
          <w:pPr>
            <w:pStyle w:val="Heading3"/>
          </w:pPr>
        </w:pPrChange>
      </w:pPr>
      <w:bookmarkStart w:id="815" w:name="_Toc450571074"/>
      <w:del w:id="816" w:author="Peter" w:date="2017-03-23T09:24:00Z">
        <w:r w:rsidDel="00A853CE">
          <w:delText>Lithium-Iron-Phosphate Batteries</w:delText>
        </w:r>
        <w:bookmarkEnd w:id="815"/>
      </w:del>
    </w:p>
    <w:p w14:paraId="05189EE5" w14:textId="77777777" w:rsidR="00DC693C" w:rsidDel="00A853CE" w:rsidRDefault="00DC693C">
      <w:pPr>
        <w:pStyle w:val="BodyText"/>
        <w:rPr>
          <w:del w:id="817" w:author="Peter" w:date="2017-03-23T09:24:00Z"/>
        </w:rPr>
        <w:pPrChange w:id="818" w:author="Peter Dobson" w:date="2017-03-28T10:31:00Z">
          <w:pPr>
            <w:pStyle w:val="Heading4"/>
          </w:pPr>
        </w:pPrChange>
      </w:pPr>
      <w:del w:id="819" w:author="Peter" w:date="2017-03-23T09:24:00Z">
        <w:r w:rsidDel="00A853CE">
          <w:delText>Advantages</w:delText>
        </w:r>
      </w:del>
    </w:p>
    <w:p w14:paraId="1C945C22" w14:textId="77777777" w:rsidR="00DC693C" w:rsidDel="00A853CE" w:rsidRDefault="00DC693C">
      <w:pPr>
        <w:pStyle w:val="BodyText"/>
        <w:rPr>
          <w:del w:id="820" w:author="Peter" w:date="2017-03-23T09:24:00Z"/>
        </w:rPr>
        <w:pPrChange w:id="821" w:author="Peter Dobson" w:date="2017-03-28T10:31:00Z">
          <w:pPr>
            <w:pStyle w:val="Bullet1"/>
          </w:pPr>
        </w:pPrChange>
      </w:pPr>
      <w:del w:id="822" w:author="Peter" w:date="2017-03-23T09:24:00Z">
        <w:r w:rsidDel="00A853CE">
          <w:lastRenderedPageBreak/>
          <w:delText>extremely safe / stable chemistry;</w:delText>
        </w:r>
      </w:del>
    </w:p>
    <w:p w14:paraId="029F4CE3" w14:textId="77777777" w:rsidR="00DC693C" w:rsidDel="00A853CE" w:rsidRDefault="00DC693C">
      <w:pPr>
        <w:pStyle w:val="BodyText"/>
        <w:rPr>
          <w:del w:id="823" w:author="Peter" w:date="2017-03-23T09:24:00Z"/>
        </w:rPr>
        <w:pPrChange w:id="824" w:author="Peter Dobson" w:date="2017-03-28T10:31:00Z">
          <w:pPr>
            <w:pStyle w:val="Bullet1"/>
          </w:pPr>
        </w:pPrChange>
      </w:pPr>
      <w:del w:id="825" w:author="Peter" w:date="2017-03-23T09:24:00Z">
        <w:r w:rsidDel="00A853CE">
          <w:delText>high discharge rate capability;</w:delText>
        </w:r>
      </w:del>
    </w:p>
    <w:p w14:paraId="34554D59" w14:textId="77777777" w:rsidR="00DC693C" w:rsidDel="00A853CE" w:rsidRDefault="00DC693C">
      <w:pPr>
        <w:pStyle w:val="BodyText"/>
        <w:rPr>
          <w:del w:id="826" w:author="Peter" w:date="2017-03-23T09:24:00Z"/>
        </w:rPr>
        <w:pPrChange w:id="827" w:author="Peter Dobson" w:date="2017-03-28T10:31:00Z">
          <w:pPr>
            <w:pStyle w:val="Bullet1"/>
          </w:pPr>
        </w:pPrChange>
      </w:pPr>
      <w:del w:id="828" w:author="Peter" w:date="2017-03-23T09:24:00Z">
        <w:r w:rsidDel="00A853CE">
          <w:delText>extreme long cycle life;</w:delText>
        </w:r>
      </w:del>
    </w:p>
    <w:p w14:paraId="4785219B" w14:textId="77777777" w:rsidR="00DC693C" w:rsidDel="00A853CE" w:rsidRDefault="00DC693C">
      <w:pPr>
        <w:pStyle w:val="BodyText"/>
        <w:rPr>
          <w:del w:id="829" w:author="Peter" w:date="2017-03-23T09:24:00Z"/>
        </w:rPr>
        <w:pPrChange w:id="830" w:author="Peter Dobson" w:date="2017-03-28T10:31:00Z">
          <w:pPr>
            <w:pStyle w:val="Bullet1"/>
          </w:pPr>
        </w:pPrChange>
      </w:pPr>
      <w:del w:id="831" w:author="Peter" w:date="2017-03-23T09:24:00Z">
        <w:r w:rsidDel="00A853CE">
          <w:delText>rapid charging ability.</w:delText>
        </w:r>
      </w:del>
    </w:p>
    <w:p w14:paraId="596712B8" w14:textId="77777777" w:rsidR="00DC693C" w:rsidDel="00A853CE" w:rsidRDefault="00DC693C">
      <w:pPr>
        <w:pStyle w:val="BodyText"/>
        <w:rPr>
          <w:del w:id="832" w:author="Peter" w:date="2017-03-23T09:24:00Z"/>
        </w:rPr>
        <w:pPrChange w:id="833" w:author="Peter Dobson" w:date="2017-03-28T10:31:00Z">
          <w:pPr>
            <w:pStyle w:val="Heading4"/>
          </w:pPr>
        </w:pPrChange>
      </w:pPr>
      <w:del w:id="834" w:author="Peter" w:date="2017-03-23T09:24:00Z">
        <w:r w:rsidDel="00A853CE">
          <w:delText>Disadvantages</w:delText>
        </w:r>
      </w:del>
    </w:p>
    <w:p w14:paraId="62460DC2" w14:textId="77777777" w:rsidR="00DC693C" w:rsidDel="00A853CE" w:rsidRDefault="00DC693C">
      <w:pPr>
        <w:pStyle w:val="BodyText"/>
        <w:rPr>
          <w:del w:id="835" w:author="Peter" w:date="2017-03-23T09:24:00Z"/>
        </w:rPr>
        <w:pPrChange w:id="836" w:author="Peter Dobson" w:date="2017-03-28T10:31:00Z">
          <w:pPr>
            <w:pStyle w:val="Bullet1"/>
          </w:pPr>
        </w:pPrChange>
      </w:pPr>
      <w:del w:id="837" w:author="Peter" w:date="2017-03-23T09:24:00Z">
        <w:r w:rsidDel="00A853CE">
          <w:delText>high cost;</w:delText>
        </w:r>
      </w:del>
    </w:p>
    <w:p w14:paraId="348AC16A" w14:textId="77777777" w:rsidR="00DC693C" w:rsidDel="00A853CE" w:rsidRDefault="00DC693C">
      <w:pPr>
        <w:pStyle w:val="BodyText"/>
        <w:rPr>
          <w:del w:id="838" w:author="Peter" w:date="2017-03-23T09:24:00Z"/>
        </w:rPr>
        <w:pPrChange w:id="839" w:author="Peter Dobson" w:date="2017-03-28T10:31:00Z">
          <w:pPr>
            <w:pStyle w:val="Bullet1"/>
          </w:pPr>
        </w:pPrChange>
      </w:pPr>
      <w:del w:id="840" w:author="Peter" w:date="2017-03-23T09:24:00Z">
        <w:r w:rsidDel="00A853CE">
          <w:delText>contains Lithium which may increase cost of disposal depending on recycling facilities available;</w:delText>
        </w:r>
      </w:del>
    </w:p>
    <w:p w14:paraId="4A2AD59A" w14:textId="77777777" w:rsidR="00DC693C" w:rsidDel="00A853CE" w:rsidRDefault="00DC693C">
      <w:pPr>
        <w:pStyle w:val="BodyText"/>
        <w:rPr>
          <w:del w:id="841" w:author="Peter" w:date="2017-03-23T09:24:00Z"/>
        </w:rPr>
        <w:pPrChange w:id="842" w:author="Peter Dobson" w:date="2017-03-28T10:31:00Z">
          <w:pPr>
            <w:pStyle w:val="Bullet1"/>
          </w:pPr>
        </w:pPrChange>
      </w:pPr>
      <w:del w:id="843" w:author="Peter" w:date="2017-03-23T09:24:00Z">
        <w:r w:rsidDel="00A853CE">
          <w:delText>no experience of use in AtoN applications.</w:delText>
        </w:r>
      </w:del>
    </w:p>
    <w:p w14:paraId="68514378" w14:textId="6A3AE8C8" w:rsidR="00DC693C" w:rsidRDefault="00DC693C">
      <w:pPr>
        <w:pStyle w:val="BodyText"/>
        <w:rPr>
          <w:rFonts w:asciiTheme="majorHAnsi" w:eastAsiaTheme="majorEastAsia" w:hAnsiTheme="majorHAnsi" w:cstheme="majorBidi"/>
          <w:b/>
          <w:bCs/>
          <w:caps/>
          <w:color w:val="407EC9"/>
          <w:sz w:val="24"/>
          <w:szCs w:val="24"/>
        </w:rPr>
        <w:pPrChange w:id="844" w:author="Peter Dobson" w:date="2017-03-28T10:31:00Z">
          <w:pPr>
            <w:spacing w:after="200" w:line="276" w:lineRule="auto"/>
          </w:pPr>
        </w:pPrChange>
      </w:pPr>
      <w:bookmarkStart w:id="845" w:name="_Toc450571075"/>
      <w:del w:id="846" w:author="Peter Dobson" w:date="2017-03-28T10:31:00Z">
        <w:r w:rsidDel="00801E8B">
          <w:br w:type="page"/>
        </w:r>
      </w:del>
    </w:p>
    <w:p w14:paraId="10963A39" w14:textId="2D77461B" w:rsidR="00DC693C" w:rsidDel="00801E8B" w:rsidRDefault="00DC693C" w:rsidP="00981D6B">
      <w:pPr>
        <w:pStyle w:val="Heading2"/>
        <w:rPr>
          <w:del w:id="847" w:author="Peter Dobson" w:date="2017-03-28T10:31:00Z"/>
        </w:rPr>
      </w:pPr>
      <w:commentRangeStart w:id="848"/>
      <w:del w:id="849" w:author="Peter Dobson" w:date="2017-03-28T10:31:00Z">
        <w:r w:rsidDel="00801E8B">
          <w:lastRenderedPageBreak/>
          <w:delText>Super-capacitors</w:delText>
        </w:r>
        <w:bookmarkStart w:id="850" w:name="_Toc478637241"/>
        <w:bookmarkEnd w:id="845"/>
        <w:bookmarkEnd w:id="850"/>
      </w:del>
    </w:p>
    <w:p w14:paraId="6E445833" w14:textId="53C94509" w:rsidR="00DC693C" w:rsidRPr="002E42EC" w:rsidDel="00801E8B" w:rsidRDefault="00DC693C" w:rsidP="00DC693C">
      <w:pPr>
        <w:pStyle w:val="Heading2separationline"/>
        <w:rPr>
          <w:del w:id="851" w:author="Peter Dobson" w:date="2017-03-28T10:31:00Z"/>
        </w:rPr>
      </w:pPr>
      <w:bookmarkStart w:id="852" w:name="_Toc478637242"/>
      <w:bookmarkEnd w:id="852"/>
    </w:p>
    <w:p w14:paraId="4EF87EE8" w14:textId="7181157B" w:rsidR="00DC693C" w:rsidDel="00801E8B" w:rsidRDefault="00DC693C" w:rsidP="00DC693C">
      <w:pPr>
        <w:pStyle w:val="BodyText"/>
        <w:rPr>
          <w:del w:id="853" w:author="Peter Dobson" w:date="2017-03-28T10:31:00Z"/>
        </w:rPr>
      </w:pPr>
      <w:del w:id="854" w:author="Peter Dobson" w:date="2017-03-28T10:31:00Z">
        <w:r w:rsidDel="00801E8B">
          <w:delText xml:space="preserve">Also named ultra-capacitors and electro-chemical double layer capacitors.  This type of capacitors has </w:delText>
        </w:r>
      </w:del>
      <w:ins w:id="855" w:author="Peter" w:date="2017-03-23T09:25:00Z">
        <w:del w:id="856" w:author="Peter Dobson" w:date="2017-03-28T10:31:00Z">
          <w:r w:rsidR="00A853CE" w:rsidDel="00801E8B">
            <w:delText xml:space="preserve">a </w:delText>
          </w:r>
        </w:del>
      </w:ins>
      <w:del w:id="857" w:author="Peter Dobson" w:date="2017-03-28T10:31:00Z">
        <w:r w:rsidDel="00801E8B">
          <w:delText>much bigger surface area than a conventional capacitor; therefore, it can store much more energy.  Some characteristics are:</w:delText>
        </w:r>
        <w:bookmarkStart w:id="858" w:name="_Toc478637243"/>
        <w:bookmarkEnd w:id="858"/>
      </w:del>
    </w:p>
    <w:p w14:paraId="2E297727" w14:textId="00220EB1" w:rsidR="00DC693C" w:rsidDel="00801E8B" w:rsidRDefault="00DC693C" w:rsidP="00DC693C">
      <w:pPr>
        <w:pStyle w:val="Bullet1"/>
        <w:rPr>
          <w:del w:id="859" w:author="Peter Dobson" w:date="2017-03-28T10:31:00Z"/>
        </w:rPr>
      </w:pPr>
      <w:del w:id="860" w:author="Peter Dobson" w:date="2017-03-28T10:31:00Z">
        <w:r w:rsidDel="00801E8B">
          <w:delText>very high capacitance (up to C = 3000 F);</w:delText>
        </w:r>
        <w:bookmarkStart w:id="861" w:name="_Toc478637244"/>
        <w:bookmarkEnd w:id="861"/>
      </w:del>
    </w:p>
    <w:p w14:paraId="07CCEA17" w14:textId="359A4B48" w:rsidR="00DC693C" w:rsidDel="00801E8B" w:rsidRDefault="00DC693C" w:rsidP="00DC693C">
      <w:pPr>
        <w:pStyle w:val="Bullet1"/>
        <w:rPr>
          <w:del w:id="862" w:author="Peter Dobson" w:date="2017-03-28T10:31:00Z"/>
        </w:rPr>
      </w:pPr>
      <w:del w:id="863" w:author="Peter Dobson" w:date="2017-03-28T10:31:00Z">
        <w:r w:rsidDel="00801E8B">
          <w:delText>low internal resistance;</w:delText>
        </w:r>
        <w:bookmarkStart w:id="864" w:name="_Toc478637245"/>
        <w:bookmarkEnd w:id="864"/>
      </w:del>
    </w:p>
    <w:p w14:paraId="5B3D1C71" w14:textId="7B46DEB9" w:rsidR="00DC693C" w:rsidDel="00801E8B" w:rsidRDefault="00DC693C" w:rsidP="00DC693C">
      <w:pPr>
        <w:pStyle w:val="Bullet1"/>
        <w:rPr>
          <w:del w:id="865" w:author="Peter Dobson" w:date="2017-03-28T10:31:00Z"/>
        </w:rPr>
      </w:pPr>
      <w:del w:id="866" w:author="Peter Dobson" w:date="2017-03-28T10:31:00Z">
        <w:r w:rsidDel="00801E8B">
          <w:delText>low Power density (W/Kg) vs. High energy density (J/ Kg);</w:delText>
        </w:r>
        <w:bookmarkStart w:id="867" w:name="_Toc478637246"/>
        <w:bookmarkEnd w:id="867"/>
      </w:del>
    </w:p>
    <w:p w14:paraId="5278FBB5" w14:textId="24E851E7" w:rsidR="00DC693C" w:rsidDel="00801E8B" w:rsidRDefault="00DC693C" w:rsidP="00DC693C">
      <w:pPr>
        <w:pStyle w:val="Bullet1"/>
        <w:rPr>
          <w:del w:id="868" w:author="Peter Dobson" w:date="2017-03-28T10:31:00Z"/>
        </w:rPr>
      </w:pPr>
      <w:del w:id="869" w:author="Peter Dobson" w:date="2017-03-28T10:31:00Z">
        <w:r w:rsidDel="00801E8B">
          <w:delText xml:space="preserve">maximum cell voltage </w:delText>
        </w:r>
        <w:commentRangeStart w:id="870"/>
        <w:r w:rsidDel="00801E8B">
          <w:delText>of vmax = 2.7 V</w:delText>
        </w:r>
        <w:commentRangeEnd w:id="870"/>
        <w:r w:rsidR="00A853CE" w:rsidDel="00801E8B">
          <w:rPr>
            <w:rStyle w:val="CommentReference"/>
            <w:color w:val="auto"/>
          </w:rPr>
          <w:commentReference w:id="870"/>
        </w:r>
        <w:r w:rsidDel="00801E8B">
          <w:delText>;</w:delText>
        </w:r>
        <w:bookmarkStart w:id="871" w:name="_Toc478637247"/>
        <w:bookmarkEnd w:id="871"/>
      </w:del>
    </w:p>
    <w:p w14:paraId="065D34BC" w14:textId="722A5075" w:rsidR="00DC693C" w:rsidDel="00801E8B" w:rsidRDefault="00DC693C" w:rsidP="00DC693C">
      <w:pPr>
        <w:pStyle w:val="Bullet1"/>
        <w:rPr>
          <w:del w:id="872" w:author="Peter Dobson" w:date="2017-03-28T10:31:00Z"/>
        </w:rPr>
      </w:pPr>
      <w:del w:id="873" w:author="Peter Dobson" w:date="2017-03-28T10:31:00Z">
        <w:r w:rsidDel="00801E8B">
          <w:delText>up to 1 million charge discharge cycles;</w:delText>
        </w:r>
        <w:bookmarkStart w:id="874" w:name="_Toc478637248"/>
        <w:bookmarkEnd w:id="874"/>
      </w:del>
    </w:p>
    <w:p w14:paraId="40BCCBF1" w14:textId="5C5D9FE6" w:rsidR="00DC693C" w:rsidDel="00801E8B" w:rsidRDefault="00DC693C" w:rsidP="00DC693C">
      <w:pPr>
        <w:pStyle w:val="Bullet1"/>
        <w:rPr>
          <w:del w:id="875" w:author="Peter Dobson" w:date="2017-03-28T10:31:00Z"/>
        </w:rPr>
      </w:pPr>
      <w:del w:id="876" w:author="Peter Dobson" w:date="2017-03-28T10:31:00Z">
        <w:r w:rsidDel="00801E8B">
          <w:delText>low Price per Farad (~ 1cent / farad);</w:delText>
        </w:r>
        <w:bookmarkStart w:id="877" w:name="_Toc478637249"/>
        <w:bookmarkEnd w:id="877"/>
      </w:del>
    </w:p>
    <w:p w14:paraId="25E8A682" w14:textId="0ECC1D17" w:rsidR="00DC693C" w:rsidDel="00801E8B" w:rsidRDefault="00DC693C" w:rsidP="00DC693C">
      <w:pPr>
        <w:pStyle w:val="Bullet1"/>
        <w:rPr>
          <w:del w:id="878" w:author="Peter Dobson" w:date="2017-03-28T10:31:00Z"/>
        </w:rPr>
      </w:pPr>
      <w:del w:id="879" w:author="Peter Dobson" w:date="2017-03-28T10:31:00Z">
        <w:r w:rsidDel="00801E8B">
          <w:delText>robust: can be put in any direction, and is resistant to vibrations;</w:delText>
        </w:r>
        <w:bookmarkStart w:id="880" w:name="_Toc478637250"/>
        <w:bookmarkEnd w:id="880"/>
      </w:del>
    </w:p>
    <w:p w14:paraId="6948876A" w14:textId="4784A95C" w:rsidR="00DC693C" w:rsidDel="00801E8B" w:rsidRDefault="00DC693C" w:rsidP="00DC693C">
      <w:pPr>
        <w:pStyle w:val="Bullet1"/>
        <w:rPr>
          <w:del w:id="881" w:author="Peter Dobson" w:date="2017-03-28T10:31:00Z"/>
        </w:rPr>
      </w:pPr>
      <w:del w:id="882" w:author="Peter Dobson" w:date="2017-03-28T10:31:00Z">
        <w:r w:rsidDel="00801E8B">
          <w:delText>wide temperature range: -40 °C to + 65 °C;</w:delText>
        </w:r>
        <w:bookmarkStart w:id="883" w:name="_Toc478637251"/>
        <w:bookmarkEnd w:id="883"/>
      </w:del>
    </w:p>
    <w:p w14:paraId="1E7FE492" w14:textId="19EBE119" w:rsidR="00DC693C" w:rsidDel="00801E8B" w:rsidRDefault="00DC693C" w:rsidP="00DC693C">
      <w:pPr>
        <w:pStyle w:val="Bullet1"/>
        <w:rPr>
          <w:del w:id="884" w:author="Peter Dobson" w:date="2017-03-28T10:31:00Z"/>
        </w:rPr>
      </w:pPr>
      <w:del w:id="885" w:author="Peter Dobson" w:date="2017-03-28T10:31:00Z">
        <w:r w:rsidDel="00801E8B">
          <w:delText>cell balancing is necessary in order to protect against over voltage during charging, so a cell balancing circuit are built into them.  That increases complexity;</w:delText>
        </w:r>
        <w:bookmarkStart w:id="886" w:name="_Toc478637252"/>
        <w:bookmarkEnd w:id="886"/>
      </w:del>
    </w:p>
    <w:p w14:paraId="2B708092" w14:textId="09272EF6" w:rsidR="00DC693C" w:rsidDel="00801E8B" w:rsidRDefault="00DC693C" w:rsidP="00DC693C">
      <w:pPr>
        <w:pStyle w:val="Bullet1"/>
        <w:rPr>
          <w:del w:id="887" w:author="Peter Dobson" w:date="2017-03-28T10:31:00Z"/>
        </w:rPr>
      </w:pPr>
      <w:del w:id="888" w:author="Peter Dobson" w:date="2017-03-28T10:31:00Z">
        <w:r w:rsidDel="00801E8B">
          <w:delText>filter capacitor is necessary.  High ripple current and voltage reduce the life time of super-capacitors.</w:delText>
        </w:r>
        <w:bookmarkStart w:id="889" w:name="_Toc478637253"/>
        <w:bookmarkEnd w:id="889"/>
      </w:del>
    </w:p>
    <w:p w14:paraId="1601181D" w14:textId="3F4153A8" w:rsidR="00DC693C" w:rsidDel="00801E8B" w:rsidRDefault="00DC693C" w:rsidP="00DC693C">
      <w:pPr>
        <w:pStyle w:val="BodyText"/>
        <w:rPr>
          <w:del w:id="890" w:author="Peter Dobson" w:date="2017-03-28T10:31:00Z"/>
        </w:rPr>
      </w:pPr>
      <w:del w:id="891" w:author="Peter Dobson" w:date="2017-03-28T10:31:00Z">
        <w:r w:rsidDel="00801E8B">
          <w:delText>The super-capacitors can be used in combination to Fuel Cells and batteries, where:</w:delText>
        </w:r>
        <w:bookmarkStart w:id="892" w:name="_Toc478637254"/>
        <w:bookmarkEnd w:id="892"/>
      </w:del>
    </w:p>
    <w:p w14:paraId="4306D76B" w14:textId="6D935FC5" w:rsidR="00DC693C" w:rsidDel="00801E8B" w:rsidRDefault="00DC693C" w:rsidP="00DC693C">
      <w:pPr>
        <w:pStyle w:val="Bullet1"/>
        <w:rPr>
          <w:del w:id="893" w:author="Peter Dobson" w:date="2017-03-28T10:31:00Z"/>
        </w:rPr>
      </w:pPr>
      <w:del w:id="894" w:author="Peter Dobson" w:date="2017-03-28T10:31:00Z">
        <w:r w:rsidDel="00801E8B">
          <w:delText>the fuel cell provides the base power;</w:delText>
        </w:r>
        <w:bookmarkStart w:id="895" w:name="_Toc478637255"/>
        <w:bookmarkEnd w:id="895"/>
      </w:del>
    </w:p>
    <w:p w14:paraId="7882F743" w14:textId="49CDF07E" w:rsidR="00DC693C" w:rsidDel="00801E8B" w:rsidRDefault="00DC693C" w:rsidP="00DC693C">
      <w:pPr>
        <w:pStyle w:val="Bullet1"/>
        <w:rPr>
          <w:del w:id="896" w:author="Peter Dobson" w:date="2017-03-28T10:31:00Z"/>
        </w:rPr>
      </w:pPr>
      <w:del w:id="897" w:author="Peter Dobson" w:date="2017-03-28T10:31:00Z">
        <w:r w:rsidDel="00801E8B">
          <w:delText>the battery provides power during warming-up of the fuel cell and mid-term load power, Super-capacitor provides peak power;</w:delText>
        </w:r>
        <w:bookmarkStart w:id="898" w:name="_Toc478637256"/>
        <w:bookmarkEnd w:id="898"/>
      </w:del>
    </w:p>
    <w:p w14:paraId="5354CBE9" w14:textId="7C8FE936" w:rsidR="00DC693C" w:rsidDel="00801E8B" w:rsidRDefault="00DC693C" w:rsidP="00DC693C">
      <w:pPr>
        <w:pStyle w:val="Bullet1"/>
        <w:rPr>
          <w:del w:id="899" w:author="Peter Dobson" w:date="2017-03-28T10:31:00Z"/>
        </w:rPr>
      </w:pPr>
      <w:del w:id="900" w:author="Peter Dobson" w:date="2017-03-28T10:31:00Z">
        <w:r w:rsidDel="00801E8B">
          <w:delText>the life time of the battery will be improved due to less stress.</w:delText>
        </w:r>
        <w:bookmarkStart w:id="901" w:name="_Toc478637257"/>
        <w:bookmarkEnd w:id="901"/>
      </w:del>
    </w:p>
    <w:p w14:paraId="771F8C2C" w14:textId="761D37CA" w:rsidR="00DC693C" w:rsidDel="00801E8B" w:rsidRDefault="00DC693C" w:rsidP="00DC693C">
      <w:pPr>
        <w:pStyle w:val="Bullet1"/>
        <w:rPr>
          <w:del w:id="902" w:author="Peter Dobson" w:date="2017-03-28T10:31:00Z"/>
        </w:rPr>
      </w:pPr>
      <w:del w:id="903" w:author="Peter Dobson" w:date="2017-03-28T10:31:00Z">
        <w:r w:rsidDel="00801E8B">
          <w:delText>this application applies to an uninterruptible Power Supply, where:</w:delText>
        </w:r>
        <w:bookmarkStart w:id="904" w:name="_Toc478637258"/>
        <w:bookmarkEnd w:id="904"/>
      </w:del>
    </w:p>
    <w:p w14:paraId="10516EB8" w14:textId="59F236EB" w:rsidR="00DC693C" w:rsidDel="00801E8B" w:rsidRDefault="00DC693C" w:rsidP="00DC693C">
      <w:pPr>
        <w:pStyle w:val="Bullet1"/>
        <w:rPr>
          <w:del w:id="905" w:author="Peter Dobson" w:date="2017-03-28T10:31:00Z"/>
        </w:rPr>
      </w:pPr>
      <w:del w:id="906" w:author="Peter Dobson" w:date="2017-03-28T10:31:00Z">
        <w:r w:rsidDel="00801E8B">
          <w:delText>UPS has Low maintenance if combined with fuel cells;</w:delText>
        </w:r>
        <w:bookmarkStart w:id="907" w:name="_Toc478637259"/>
        <w:bookmarkEnd w:id="907"/>
      </w:del>
    </w:p>
    <w:p w14:paraId="1F1150B4" w14:textId="3C31BCFF" w:rsidR="00DC693C" w:rsidDel="00801E8B" w:rsidRDefault="00DC693C" w:rsidP="00DC693C">
      <w:pPr>
        <w:pStyle w:val="Bullet1"/>
        <w:rPr>
          <w:del w:id="908" w:author="Peter Dobson" w:date="2017-03-28T10:31:00Z"/>
        </w:rPr>
      </w:pPr>
      <w:del w:id="909" w:author="Peter Dobson" w:date="2017-03-28T10:31:00Z">
        <w:r w:rsidDel="00801E8B">
          <w:delText>the super-capacitors are used during start-up of the fuel cell;</w:delText>
        </w:r>
        <w:bookmarkStart w:id="910" w:name="_Toc478637260"/>
        <w:bookmarkEnd w:id="910"/>
      </w:del>
    </w:p>
    <w:p w14:paraId="7651C448" w14:textId="5B2C647E" w:rsidR="00DC693C" w:rsidDel="00801E8B" w:rsidRDefault="00DC693C" w:rsidP="00DC693C">
      <w:pPr>
        <w:pStyle w:val="Bullet1"/>
        <w:rPr>
          <w:del w:id="911" w:author="Peter Dobson" w:date="2017-03-28T10:31:00Z"/>
        </w:rPr>
      </w:pPr>
      <w:del w:id="912" w:author="Peter Dobson" w:date="2017-03-28T10:31:00Z">
        <w:r w:rsidDel="00801E8B">
          <w:delText>the grid maintains the charge of the super-capacitor.</w:delText>
        </w:r>
        <w:bookmarkStart w:id="913" w:name="_Toc478637261"/>
        <w:bookmarkEnd w:id="913"/>
      </w:del>
    </w:p>
    <w:p w14:paraId="39E3F585" w14:textId="24637CF7" w:rsidR="00DC693C" w:rsidDel="00801E8B" w:rsidRDefault="00DC693C" w:rsidP="00DC693C">
      <w:pPr>
        <w:pStyle w:val="BodyText"/>
        <w:rPr>
          <w:del w:id="914" w:author="Peter Dobson" w:date="2017-03-28T10:31:00Z"/>
        </w:rPr>
      </w:pPr>
      <w:del w:id="915" w:author="Peter Dobson" w:date="2017-03-28T10:31:00Z">
        <w:r w:rsidDel="00801E8B">
          <w:delText>It is unsure whether super-capacitors are suitable in AtoN applications but the monitoring of future developments should be undertaken.</w:delText>
        </w:r>
        <w:bookmarkStart w:id="916" w:name="_Toc478637262"/>
        <w:bookmarkEnd w:id="916"/>
      </w:del>
    </w:p>
    <w:p w14:paraId="794EB06D" w14:textId="4E35E985" w:rsidR="00DC693C" w:rsidRDefault="00A853CE" w:rsidP="00DC693C">
      <w:pPr>
        <w:pStyle w:val="Heading1"/>
      </w:pPr>
      <w:bookmarkStart w:id="917" w:name="_Toc478637263"/>
      <w:bookmarkStart w:id="918" w:name="_Toc450571076"/>
      <w:commentRangeEnd w:id="848"/>
      <w:r>
        <w:rPr>
          <w:rStyle w:val="CommentReference"/>
          <w:rFonts w:asciiTheme="minorHAnsi" w:eastAsiaTheme="minorHAnsi" w:hAnsiTheme="minorHAnsi" w:cstheme="minorBidi"/>
          <w:b w:val="0"/>
          <w:bCs w:val="0"/>
          <w:caps w:val="0"/>
          <w:color w:val="auto"/>
        </w:rPr>
        <w:commentReference w:id="848"/>
      </w:r>
      <w:r w:rsidR="00DC693C">
        <w:t>OPERATIONAL CRITERIA FOR SECONDARY BATTERIES</w:t>
      </w:r>
      <w:bookmarkEnd w:id="917"/>
      <w:del w:id="919" w:author="Michael Hadley" w:date="2016-07-13T13:59:00Z">
        <w:r w:rsidR="00DC693C" w:rsidDel="0073509D">
          <w:delText xml:space="preserve"> FOR PHOTOVOLTAIC APPLICATIONS</w:delText>
        </w:r>
      </w:del>
      <w:bookmarkEnd w:id="918"/>
    </w:p>
    <w:p w14:paraId="5AD33FE1" w14:textId="77777777" w:rsidR="00DC693C" w:rsidRPr="002E42EC" w:rsidRDefault="00DC693C" w:rsidP="00DC693C">
      <w:pPr>
        <w:pStyle w:val="Heading1separatationline"/>
      </w:pPr>
    </w:p>
    <w:p w14:paraId="7546855C" w14:textId="77777777" w:rsidR="00DC693C" w:rsidRDefault="00DC693C" w:rsidP="00DC693C">
      <w:pPr>
        <w:pStyle w:val="BodyText"/>
      </w:pPr>
      <w:r>
        <w:t>This section specifies the operation criteria for secondary batter</w:t>
      </w:r>
      <w:ins w:id="920" w:author="Peter" w:date="2017-03-23T09:33:00Z">
        <w:r w:rsidR="00682F01">
          <w:t>y</w:t>
        </w:r>
      </w:ins>
      <w:del w:id="921" w:author="Peter" w:date="2017-03-23T09:33:00Z">
        <w:r w:rsidDel="00682F01">
          <w:delText>ies</w:delText>
        </w:r>
      </w:del>
      <w:r>
        <w:t xml:space="preserve"> </w:t>
      </w:r>
      <w:del w:id="922" w:author="Peter" w:date="2017-03-23T09:33:00Z">
        <w:r w:rsidDel="00682F01">
          <w:delText xml:space="preserve">for </w:delText>
        </w:r>
      </w:del>
      <w:del w:id="923" w:author="Peter" w:date="2017-03-23T09:30:00Z">
        <w:r w:rsidDel="00A853CE">
          <w:delText xml:space="preserve">photovoltaic </w:delText>
        </w:r>
      </w:del>
      <w:r>
        <w:t>applications.</w:t>
      </w:r>
    </w:p>
    <w:p w14:paraId="2D770678" w14:textId="77777777" w:rsidR="00DC693C" w:rsidRDefault="00DC693C" w:rsidP="00DC693C">
      <w:pPr>
        <w:pStyle w:val="BodyText"/>
      </w:pPr>
      <w:del w:id="924" w:author="Peter" w:date="2017-03-23T09:33:00Z">
        <w:r w:rsidDel="00682F01">
          <w:delText xml:space="preserve">The following conditions of use are those associated with stand-alone photovoltaic systems.  </w:delText>
        </w:r>
      </w:del>
      <w:r>
        <w:t>These battery systems can supply constant, variable or intermittent energy to the connected equipment (load)</w:t>
      </w:r>
      <w:ins w:id="925" w:author="Peter" w:date="2017-03-23T09:35:00Z">
        <w:r w:rsidR="00682F01">
          <w:t xml:space="preserve"> and can be charged by </w:t>
        </w:r>
      </w:ins>
      <w:del w:id="926" w:author="Peter" w:date="2017-03-23T09:35:00Z">
        <w:r w:rsidDel="00682F01">
          <w:delText>.  These systems may include</w:delText>
        </w:r>
      </w:del>
      <w:ins w:id="927" w:author="Peter" w:date="2017-03-23T09:34:00Z">
        <w:r w:rsidR="00682F01">
          <w:t xml:space="preserve"> </w:t>
        </w:r>
      </w:ins>
      <w:ins w:id="928" w:author="Peter" w:date="2017-03-23T09:36:00Z">
        <w:r w:rsidR="00682F01">
          <w:t>utility power</w:t>
        </w:r>
      </w:ins>
      <w:ins w:id="929" w:author="Peter" w:date="2017-03-23T09:34:00Z">
        <w:r w:rsidR="00682F01">
          <w:t>,</w:t>
        </w:r>
      </w:ins>
      <w:r>
        <w:t xml:space="preserve"> </w:t>
      </w:r>
      <w:del w:id="930" w:author="Peter" w:date="2017-03-23T09:35:00Z">
        <w:r w:rsidDel="00682F01">
          <w:delText xml:space="preserve">hybrid </w:delText>
        </w:r>
      </w:del>
      <w:del w:id="931" w:author="Peter" w:date="2017-03-23T09:36:00Z">
        <w:r w:rsidDel="00682F01">
          <w:delText>and</w:delText>
        </w:r>
      </w:del>
      <w:r>
        <w:t xml:space="preserve"> </w:t>
      </w:r>
      <w:del w:id="932" w:author="Peter" w:date="2017-03-23T09:34:00Z">
        <w:r w:rsidDel="00682F01">
          <w:delText xml:space="preserve">other </w:delText>
        </w:r>
      </w:del>
      <w:r>
        <w:t>renewable energy sources</w:t>
      </w:r>
      <w:ins w:id="933" w:author="Peter" w:date="2017-03-23T09:36:00Z">
        <w:r w:rsidR="00682F01">
          <w:t xml:space="preserve"> and hybrid systems</w:t>
        </w:r>
      </w:ins>
      <w:r>
        <w:t>.</w:t>
      </w:r>
    </w:p>
    <w:p w14:paraId="4A4000BC" w14:textId="77777777" w:rsidR="00DC693C" w:rsidRDefault="00DC693C" w:rsidP="00981D6B">
      <w:pPr>
        <w:pStyle w:val="Heading2"/>
      </w:pPr>
      <w:bookmarkStart w:id="934" w:name="_Toc450571077"/>
      <w:bookmarkStart w:id="935" w:name="_Toc478637264"/>
      <w:r>
        <w:t>Computing the Capacity Needed</w:t>
      </w:r>
      <w:bookmarkEnd w:id="934"/>
      <w:bookmarkEnd w:id="935"/>
    </w:p>
    <w:p w14:paraId="14690FA8" w14:textId="77777777" w:rsidR="00DC693C" w:rsidRPr="002E42EC" w:rsidRDefault="00DC693C" w:rsidP="00DC693C">
      <w:pPr>
        <w:pStyle w:val="Heading2separationline"/>
      </w:pPr>
    </w:p>
    <w:p w14:paraId="1D8A4DF7" w14:textId="77777777" w:rsidR="00DC693C" w:rsidRDefault="00DC693C" w:rsidP="00DC693C">
      <w:pPr>
        <w:pStyle w:val="BodyText"/>
      </w:pPr>
      <w:r>
        <w:t>The required battery capacity</w:t>
      </w:r>
      <w:ins w:id="936" w:author="Peter" w:date="2017-03-23T09:47:00Z">
        <w:r w:rsidR="00FC63E6">
          <w:t xml:space="preserve"> can be determined by following </w:t>
        </w:r>
      </w:ins>
      <w:r>
        <w:t xml:space="preserve"> </w:t>
      </w:r>
      <w:del w:id="937" w:author="Peter" w:date="2017-03-23T09:47:00Z">
        <w:r w:rsidDel="00FC63E6">
          <w:delText>is typically calculated by multiplying the maximum daily load in amp-hours/day,</w:delText>
        </w:r>
      </w:del>
      <w:ins w:id="938" w:author="Peter" w:date="2017-03-23T09:46:00Z">
        <w:r w:rsidR="00FC63E6">
          <w:t>guideline 1067-1</w:t>
        </w:r>
      </w:ins>
      <w:ins w:id="939" w:author="Peter" w:date="2017-03-23T09:48:00Z">
        <w:r w:rsidR="00FC63E6">
          <w:t xml:space="preserve"> total electrical loads for aids to navigation</w:t>
        </w:r>
      </w:ins>
      <w:ins w:id="940" w:author="Peter" w:date="2017-03-23T09:46:00Z">
        <w:r w:rsidR="00FC63E6">
          <w:t xml:space="preserve"> </w:t>
        </w:r>
      </w:ins>
      <w:r>
        <w:t xml:space="preserve"> </w:t>
      </w:r>
      <w:del w:id="941" w:author="Peter" w:date="2017-03-23T09:49:00Z">
        <w:r w:rsidDel="00FC63E6">
          <w:delText xml:space="preserve">by the desired autonomy (days), divided by the maximum depth of discharge multiplied by a safety factor (around 1.3), which allows for </w:delText>
        </w:r>
        <w:r w:rsidDel="00FC63E6">
          <w:lastRenderedPageBreak/>
          <w:delText xml:space="preserve">capacity loss during the operational life of the battery, resistive losses, etc.  </w:delText>
        </w:r>
      </w:del>
      <w:ins w:id="942" w:author="Peter" w:date="2017-03-23T09:38:00Z">
        <w:r w:rsidR="00682F01">
          <w:t>For AtoN solar systems IALA guideline 1039</w:t>
        </w:r>
      </w:ins>
      <w:ins w:id="943" w:author="Peter" w:date="2017-03-23T09:39:00Z">
        <w:r w:rsidR="00682F01">
          <w:t xml:space="preserve"> on designing solar power systems for AtoNs</w:t>
        </w:r>
      </w:ins>
      <w:ins w:id="944" w:author="Peter" w:date="2017-03-23T09:38:00Z">
        <w:r w:rsidR="00682F01">
          <w:t xml:space="preserve"> and the solar</w:t>
        </w:r>
      </w:ins>
      <w:ins w:id="945" w:author="Peter" w:date="2017-03-23T09:39:00Z">
        <w:r w:rsidR="00682F01">
          <w:t xml:space="preserve"> sizing program</w:t>
        </w:r>
      </w:ins>
      <w:ins w:id="946" w:author="Peter" w:date="2017-03-23T09:38:00Z">
        <w:r w:rsidR="00682F01">
          <w:t xml:space="preserve"> can be used to aid the calculation.</w:t>
        </w:r>
      </w:ins>
      <w:del w:id="947" w:author="Peter" w:date="2017-03-23T09:39:00Z">
        <w:r w:rsidDel="00682F01">
          <w:delText>This calculation is automatically done by PV system software.</w:delText>
        </w:r>
      </w:del>
    </w:p>
    <w:p w14:paraId="5DDDBD78" w14:textId="77777777" w:rsidR="00DC693C" w:rsidDel="00FC63E6" w:rsidRDefault="00DC693C" w:rsidP="00DC693C">
      <w:pPr>
        <w:pStyle w:val="Heading3"/>
        <w:rPr>
          <w:del w:id="948" w:author="Peter" w:date="2017-03-23T09:50:00Z"/>
        </w:rPr>
      </w:pPr>
      <w:bookmarkStart w:id="949" w:name="_Toc450571078"/>
      <w:del w:id="950" w:author="Peter" w:date="2017-03-23T09:50:00Z">
        <w:r w:rsidDel="00FC63E6">
          <w:delText>Minimum and Maximum Capacity</w:delText>
        </w:r>
        <w:bookmarkEnd w:id="949"/>
      </w:del>
    </w:p>
    <w:p w14:paraId="1EBA7C0A" w14:textId="77777777" w:rsidR="00DC693C" w:rsidDel="00FC63E6" w:rsidRDefault="00DC693C" w:rsidP="00DC693C">
      <w:pPr>
        <w:pStyle w:val="BodyText"/>
        <w:rPr>
          <w:del w:id="951" w:author="Peter" w:date="2017-03-23T09:50:00Z"/>
        </w:rPr>
      </w:pPr>
      <w:del w:id="952" w:author="Peter" w:date="2017-03-23T09:50:00Z">
        <w:r w:rsidDel="00FC63E6">
          <w:delText>The minimum battery capacity will depend on the choice made or imposed for the following design constraints:</w:delText>
        </w:r>
      </w:del>
    </w:p>
    <w:p w14:paraId="73353E22" w14:textId="77777777" w:rsidR="00DC693C" w:rsidDel="00FC63E6" w:rsidRDefault="00DC693C" w:rsidP="00DC693C">
      <w:pPr>
        <w:pStyle w:val="Bullet1"/>
        <w:rPr>
          <w:del w:id="953" w:author="Peter" w:date="2017-03-23T09:50:00Z"/>
        </w:rPr>
      </w:pPr>
      <w:del w:id="954" w:author="Peter" w:date="2017-03-23T09:50:00Z">
        <w:r w:rsidDel="00FC63E6">
          <w:delText>maximum daily depth of discharge;</w:delText>
        </w:r>
      </w:del>
    </w:p>
    <w:p w14:paraId="5C9D8886" w14:textId="77777777" w:rsidR="00DC693C" w:rsidDel="00FC63E6" w:rsidRDefault="00DC693C" w:rsidP="00DC693C">
      <w:pPr>
        <w:pStyle w:val="Bullet1"/>
        <w:rPr>
          <w:del w:id="955" w:author="Peter" w:date="2017-03-23T09:50:00Z"/>
        </w:rPr>
      </w:pPr>
      <w:del w:id="956" w:author="Peter" w:date="2017-03-23T09:50:00Z">
        <w:r w:rsidDel="00FC63E6">
          <w:delText>lowest acceptable level of charge during the winter months;</w:delText>
        </w:r>
      </w:del>
    </w:p>
    <w:p w14:paraId="228B655B" w14:textId="77777777" w:rsidR="00DC693C" w:rsidDel="00FC63E6" w:rsidRDefault="00DC693C" w:rsidP="00DC693C">
      <w:pPr>
        <w:pStyle w:val="Bullet1"/>
        <w:rPr>
          <w:del w:id="957" w:author="Peter" w:date="2017-03-23T09:50:00Z"/>
        </w:rPr>
      </w:pPr>
      <w:del w:id="958" w:author="Peter" w:date="2017-03-23T09:50:00Z">
        <w:r w:rsidDel="00FC63E6">
          <w:delText>allowance for 'no sun' days (from meteorological or insolation data).  According to the inquiry, 20 days minimum is a rule of thumb for medium latitude (less in lower latitudes and more in higher ones);</w:delText>
        </w:r>
      </w:del>
    </w:p>
    <w:p w14:paraId="58BC2461" w14:textId="77777777" w:rsidR="00DC693C" w:rsidDel="00FC63E6" w:rsidRDefault="00DC693C" w:rsidP="00DC693C">
      <w:pPr>
        <w:pStyle w:val="Bullet1"/>
        <w:rPr>
          <w:del w:id="959" w:author="Peter" w:date="2017-03-23T09:50:00Z"/>
        </w:rPr>
      </w:pPr>
      <w:del w:id="960" w:author="Peter" w:date="2017-03-23T09:50:00Z">
        <w:r w:rsidDel="00FC63E6">
          <w:delText>ease of access to the AtoN;</w:delText>
        </w:r>
      </w:del>
    </w:p>
    <w:p w14:paraId="44CC92A7" w14:textId="77777777" w:rsidR="00DC693C" w:rsidDel="00FC63E6" w:rsidRDefault="00DC693C" w:rsidP="00DC693C">
      <w:pPr>
        <w:pStyle w:val="Bullet1"/>
        <w:rPr>
          <w:del w:id="961" w:author="Peter" w:date="2017-03-23T09:50:00Z"/>
        </w:rPr>
      </w:pPr>
      <w:del w:id="962" w:author="Peter" w:date="2017-03-23T09:50:00Z">
        <w:r w:rsidDel="00FC63E6">
          <w:delText>ability of the battery to accept the peak output of the generator without overcharging, mainly for sealed batteries (a situation that may arise with a self-regulating system).</w:delText>
        </w:r>
      </w:del>
    </w:p>
    <w:p w14:paraId="7722DC58" w14:textId="77777777" w:rsidR="00DC693C" w:rsidDel="00FC63E6" w:rsidRDefault="00DC693C" w:rsidP="00DC693C">
      <w:pPr>
        <w:pStyle w:val="BodyText"/>
        <w:rPr>
          <w:del w:id="963" w:author="Peter" w:date="2017-03-23T09:50:00Z"/>
        </w:rPr>
      </w:pPr>
      <w:del w:id="964" w:author="Peter" w:date="2017-03-23T09:50:00Z">
        <w:r w:rsidDel="00FC63E6">
          <w:delText>It should be noted that:</w:delText>
        </w:r>
      </w:del>
    </w:p>
    <w:p w14:paraId="0F6C0758" w14:textId="77777777" w:rsidR="00DC693C" w:rsidDel="00FC63E6" w:rsidRDefault="00DC693C" w:rsidP="00DC693C">
      <w:pPr>
        <w:pStyle w:val="List1"/>
        <w:rPr>
          <w:del w:id="965" w:author="Peter" w:date="2017-03-23T09:50:00Z"/>
        </w:rPr>
      </w:pPr>
      <w:del w:id="966" w:author="Peter" w:date="2017-03-23T09:50:00Z">
        <w:r w:rsidDel="00FC63E6">
          <w:delText>The maximum battery capacity will usually be determined by consideration of cost, available space, weight, and handling capacity.  As a general rule the number of batteries in parallel should be kept to a minimum.  (Five is a typical figure for good quality batteries coming from the same production batch, installed at the same time and working under the same regime of charge and discharge.  It could vary according to the quality of the battery).  Some manufacturers offer individual cells or blocks of 2 or 3 cells, with high Ah capacity, and it is usually better to use these in series rather than to parallel smaller batteries.</w:delText>
        </w:r>
      </w:del>
    </w:p>
    <w:p w14:paraId="3E6279AF" w14:textId="77777777" w:rsidR="00DC693C" w:rsidDel="00FC63E6" w:rsidRDefault="00DC693C" w:rsidP="00DC693C">
      <w:pPr>
        <w:pStyle w:val="List1"/>
        <w:rPr>
          <w:del w:id="967" w:author="Peter" w:date="2017-03-23T09:50:00Z"/>
        </w:rPr>
      </w:pPr>
      <w:del w:id="968" w:author="Peter" w:date="2017-03-23T09:50:00Z">
        <w:r w:rsidDel="00FC63E6">
          <w:delText>Use of lead-acid batteries may require an increase in battery capacity to prevent deep discharge during winter months, but in this situation the effect of low temperature on the battery should be taken into account.  For these reasons nickel-cadmium, nickel metal hydride and lithium ion batteries should be considered for the worst cases (very high latitude in the northern and southern hemispheres and very low temperature).</w:delText>
        </w:r>
      </w:del>
    </w:p>
    <w:p w14:paraId="62E309AF" w14:textId="77777777" w:rsidR="00DC693C" w:rsidDel="00FC63E6" w:rsidRDefault="00DC693C" w:rsidP="00DC693C">
      <w:pPr>
        <w:pStyle w:val="List1"/>
        <w:rPr>
          <w:del w:id="969" w:author="Peter" w:date="2017-03-23T09:50:00Z"/>
        </w:rPr>
      </w:pPr>
      <w:del w:id="970" w:author="Peter" w:date="2017-03-23T09:50:00Z">
        <w:r w:rsidDel="00FC63E6">
          <w:delText>Batteries with low self–discharge become important when the design requires a long autonomous period for the system.</w:delText>
        </w:r>
      </w:del>
    </w:p>
    <w:p w14:paraId="3AF779FB" w14:textId="77777777" w:rsidR="00DC693C" w:rsidDel="00FC63E6" w:rsidRDefault="00DC693C" w:rsidP="00DC693C">
      <w:pPr>
        <w:pStyle w:val="Heading2"/>
        <w:rPr>
          <w:del w:id="971" w:author="Peter" w:date="2017-03-23T09:50:00Z"/>
        </w:rPr>
      </w:pPr>
      <w:bookmarkStart w:id="972" w:name="_Toc450571079"/>
      <w:del w:id="973" w:author="Peter" w:date="2017-03-23T09:50:00Z">
        <w:r w:rsidDel="00FC63E6">
          <w:delText>Autonomy time</w:delText>
        </w:r>
        <w:bookmarkEnd w:id="972"/>
      </w:del>
    </w:p>
    <w:p w14:paraId="430F723E" w14:textId="77777777" w:rsidR="00DC693C" w:rsidRPr="002E42EC" w:rsidDel="00FC63E6" w:rsidRDefault="00DC693C" w:rsidP="00DC693C">
      <w:pPr>
        <w:pStyle w:val="Heading2separationline"/>
        <w:rPr>
          <w:del w:id="974" w:author="Peter" w:date="2017-03-23T09:50:00Z"/>
        </w:rPr>
      </w:pPr>
    </w:p>
    <w:p w14:paraId="429E891E" w14:textId="77777777" w:rsidR="00DC693C" w:rsidDel="00FC63E6" w:rsidRDefault="00DC693C" w:rsidP="00DC693C">
      <w:pPr>
        <w:pStyle w:val="BodyText"/>
        <w:rPr>
          <w:del w:id="975" w:author="Peter" w:date="2017-03-23T09:50:00Z"/>
        </w:rPr>
      </w:pPr>
      <w:del w:id="976" w:author="Peter" w:date="2017-03-23T09:50:00Z">
        <w:r w:rsidDel="00FC63E6">
          <w:delText>The battery is designed to supply energy under specified conditions for periods of time from 3 days to 30 days without or with minimum solar insolation.  Some systems can have significantly more or less than this time in areas of extreme climatic conditions.</w:delText>
        </w:r>
      </w:del>
    </w:p>
    <w:p w14:paraId="56FF2082" w14:textId="77777777" w:rsidR="00DC693C" w:rsidDel="00FC63E6" w:rsidRDefault="00DC693C" w:rsidP="00DC693C">
      <w:pPr>
        <w:pStyle w:val="BodyText"/>
        <w:rPr>
          <w:del w:id="977" w:author="Peter" w:date="2017-03-23T09:50:00Z"/>
        </w:rPr>
      </w:pPr>
      <w:del w:id="978" w:author="Peter" w:date="2017-03-23T09:50:00Z">
        <w:r w:rsidDel="00FC63E6">
          <w:delText>When calculating the required battery capacity, the following items should be considered:</w:delText>
        </w:r>
      </w:del>
    </w:p>
    <w:p w14:paraId="148F088D" w14:textId="77777777" w:rsidR="00DC693C" w:rsidDel="00FC63E6" w:rsidRDefault="00DC693C" w:rsidP="00DC693C">
      <w:pPr>
        <w:pStyle w:val="Bullet1"/>
        <w:rPr>
          <w:del w:id="979" w:author="Peter" w:date="2017-03-23T09:50:00Z"/>
        </w:rPr>
      </w:pPr>
      <w:del w:id="980" w:author="Peter" w:date="2017-03-23T09:50:00Z">
        <w:r w:rsidDel="00FC63E6">
          <w:delText>required daily / seasonal cycle (there may be restrictions on the maximum depth of discharge);</w:delText>
        </w:r>
      </w:del>
    </w:p>
    <w:p w14:paraId="4E47BD39" w14:textId="77777777" w:rsidR="00DC693C" w:rsidDel="00FC63E6" w:rsidRDefault="00DC693C" w:rsidP="00DC693C">
      <w:pPr>
        <w:pStyle w:val="Bullet1"/>
        <w:rPr>
          <w:del w:id="981" w:author="Peter" w:date="2017-03-23T09:50:00Z"/>
        </w:rPr>
      </w:pPr>
      <w:del w:id="982" w:author="Peter" w:date="2017-03-23T09:50:00Z">
        <w:r w:rsidDel="00FC63E6">
          <w:delText>time required to access the site;</w:delText>
        </w:r>
      </w:del>
    </w:p>
    <w:p w14:paraId="31330FCC" w14:textId="77777777" w:rsidR="00DC693C" w:rsidDel="00FC63E6" w:rsidRDefault="00DC693C" w:rsidP="00DC693C">
      <w:pPr>
        <w:pStyle w:val="Bullet1"/>
        <w:rPr>
          <w:del w:id="983" w:author="Peter" w:date="2017-03-23T09:50:00Z"/>
        </w:rPr>
      </w:pPr>
      <w:del w:id="984" w:author="Peter" w:date="2017-03-23T09:50:00Z">
        <w:r w:rsidDel="00FC63E6">
          <w:delText>ageing;</w:delText>
        </w:r>
      </w:del>
    </w:p>
    <w:p w14:paraId="0EF1C1A8" w14:textId="77777777" w:rsidR="00DC693C" w:rsidDel="00FC63E6" w:rsidRDefault="00DC693C" w:rsidP="00DC693C">
      <w:pPr>
        <w:pStyle w:val="Bullet1"/>
        <w:rPr>
          <w:del w:id="985" w:author="Peter" w:date="2017-03-23T09:50:00Z"/>
        </w:rPr>
      </w:pPr>
      <w:del w:id="986" w:author="Peter" w:date="2017-03-23T09:50:00Z">
        <w:r w:rsidDel="00FC63E6">
          <w:delText>temperature impact;</w:delText>
        </w:r>
      </w:del>
    </w:p>
    <w:p w14:paraId="6B9EF483" w14:textId="77777777" w:rsidR="00DC693C" w:rsidDel="00FC63E6" w:rsidRDefault="00DC693C" w:rsidP="00DC693C">
      <w:pPr>
        <w:pStyle w:val="Bullet1"/>
        <w:rPr>
          <w:del w:id="987" w:author="Peter" w:date="2017-03-23T09:50:00Z"/>
        </w:rPr>
      </w:pPr>
      <w:del w:id="988" w:author="Peter" w:date="2017-03-23T09:50:00Z">
        <w:r w:rsidDel="00FC63E6">
          <w:delText>future expansion of the load;</w:delText>
        </w:r>
      </w:del>
    </w:p>
    <w:p w14:paraId="4C17456B" w14:textId="77777777" w:rsidR="00DC693C" w:rsidDel="00FC63E6" w:rsidRDefault="00DC693C" w:rsidP="00DC693C">
      <w:pPr>
        <w:pStyle w:val="Bullet1"/>
        <w:rPr>
          <w:del w:id="989" w:author="Peter" w:date="2017-03-23T09:50:00Z"/>
        </w:rPr>
      </w:pPr>
      <w:del w:id="990" w:author="Peter" w:date="2017-03-23T09:50:00Z">
        <w:r w:rsidDel="00FC63E6">
          <w:delText>local weather conditions.</w:delText>
        </w:r>
      </w:del>
    </w:p>
    <w:p w14:paraId="33CEEF37" w14:textId="77777777" w:rsidR="00DC693C" w:rsidDel="00451862" w:rsidRDefault="00DC693C" w:rsidP="00DC693C">
      <w:pPr>
        <w:pStyle w:val="Heading2"/>
        <w:rPr>
          <w:del w:id="991" w:author="Peter" w:date="2017-03-23T09:51:00Z"/>
        </w:rPr>
      </w:pPr>
      <w:bookmarkStart w:id="992" w:name="_Toc450571080"/>
      <w:del w:id="993" w:author="Peter" w:date="2017-03-23T09:51:00Z">
        <w:r w:rsidDel="00451862">
          <w:delText>Typical charge and discharge currents</w:delText>
        </w:r>
        <w:bookmarkEnd w:id="992"/>
      </w:del>
    </w:p>
    <w:p w14:paraId="24BBE68D" w14:textId="77777777" w:rsidR="00DC693C" w:rsidRPr="002E42EC" w:rsidDel="00451862" w:rsidRDefault="00DC693C" w:rsidP="00DC693C">
      <w:pPr>
        <w:pStyle w:val="Heading2separationline"/>
        <w:rPr>
          <w:del w:id="994" w:author="Peter" w:date="2017-03-23T09:51:00Z"/>
        </w:rPr>
      </w:pPr>
    </w:p>
    <w:p w14:paraId="57887355" w14:textId="77777777" w:rsidR="00DC693C" w:rsidDel="00451862" w:rsidRDefault="00DC693C" w:rsidP="00DC693C">
      <w:pPr>
        <w:pStyle w:val="BodyText"/>
        <w:rPr>
          <w:del w:id="995" w:author="Peter" w:date="2017-03-23T09:51:00Z"/>
        </w:rPr>
      </w:pPr>
      <w:del w:id="996" w:author="Peter" w:date="2017-03-23T09:51:00Z">
        <w:r w:rsidDel="00451862">
          <w:delText>Charge currents generated by the PV generator typically are:</w:delText>
        </w:r>
      </w:del>
    </w:p>
    <w:p w14:paraId="28BD61FE" w14:textId="77777777" w:rsidR="00DC693C" w:rsidDel="00451862" w:rsidRDefault="00DC693C" w:rsidP="00DC693C">
      <w:pPr>
        <w:pStyle w:val="Bullet1"/>
        <w:rPr>
          <w:del w:id="997" w:author="Peter" w:date="2017-03-23T09:51:00Z"/>
        </w:rPr>
      </w:pPr>
      <w:del w:id="998" w:author="Peter" w:date="2017-03-23T09:51:00Z">
        <w:r w:rsidDel="00451862">
          <w:delText xml:space="preserve">maximum charge current: </w:delText>
        </w:r>
        <w:r w:rsidDel="00451862">
          <w:tab/>
          <w:delText>I20  = C20 / 20hr;</w:delText>
        </w:r>
      </w:del>
    </w:p>
    <w:p w14:paraId="04650626" w14:textId="77777777" w:rsidR="00DC693C" w:rsidDel="00451862" w:rsidRDefault="00DC693C" w:rsidP="00DC693C">
      <w:pPr>
        <w:pStyle w:val="Bullet1"/>
        <w:rPr>
          <w:del w:id="999" w:author="Peter" w:date="2017-03-23T09:51:00Z"/>
        </w:rPr>
      </w:pPr>
      <w:del w:id="1000" w:author="Peter" w:date="2017-03-23T09:51:00Z">
        <w:r w:rsidDel="00451862">
          <w:lastRenderedPageBreak/>
          <w:delText xml:space="preserve">average charge current: </w:delText>
        </w:r>
        <w:r w:rsidDel="00451862">
          <w:tab/>
          <w:delText>I50  = C50 / 50hr;</w:delText>
        </w:r>
      </w:del>
    </w:p>
    <w:p w14:paraId="32A98E1D" w14:textId="77777777" w:rsidR="00DC693C" w:rsidDel="00451862" w:rsidRDefault="00DC693C" w:rsidP="00DC693C">
      <w:pPr>
        <w:pStyle w:val="Bullet1"/>
        <w:rPr>
          <w:del w:id="1001" w:author="Peter" w:date="2017-03-23T09:51:00Z"/>
        </w:rPr>
      </w:pPr>
      <w:del w:id="1002" w:author="Peter" w:date="2017-03-23T09:51:00Z">
        <w:r w:rsidDel="00451862">
          <w:delText>discharge current is determined by the load.</w:delText>
        </w:r>
      </w:del>
    </w:p>
    <w:p w14:paraId="2DBDABC1" w14:textId="77777777" w:rsidR="00DC693C" w:rsidDel="00451862" w:rsidRDefault="00DC693C" w:rsidP="00DC693C">
      <w:pPr>
        <w:pStyle w:val="Bullet2"/>
        <w:rPr>
          <w:del w:id="1003" w:author="Peter" w:date="2017-03-23T09:51:00Z"/>
        </w:rPr>
      </w:pPr>
      <w:del w:id="1004" w:author="Peter" w:date="2017-03-23T09:51:00Z">
        <w:r w:rsidDel="00451862">
          <w:delText>Average discharge current:I100 = C100 / 100hr.</w:delText>
        </w:r>
      </w:del>
    </w:p>
    <w:p w14:paraId="6072CDF3" w14:textId="77777777" w:rsidR="00DC693C" w:rsidDel="00451862" w:rsidRDefault="00DC693C" w:rsidP="00DC693C">
      <w:pPr>
        <w:pStyle w:val="BodyText"/>
        <w:rPr>
          <w:del w:id="1005" w:author="Peter" w:date="2017-03-23T09:51:00Z"/>
        </w:rPr>
      </w:pPr>
      <w:del w:id="1006" w:author="Peter" w:date="2017-03-23T09:51:00Z">
        <w:r w:rsidDel="00451862">
          <w:delText>Depending on the system design, e.g. for hybrid systems, the charge and the discharge current may vary in a wider range.</w:delText>
        </w:r>
      </w:del>
    </w:p>
    <w:p w14:paraId="2F53BE04" w14:textId="77777777" w:rsidR="00DC693C" w:rsidDel="00451862" w:rsidRDefault="00DC693C" w:rsidP="00DC693C">
      <w:pPr>
        <w:pStyle w:val="BodyText"/>
        <w:rPr>
          <w:del w:id="1007" w:author="Peter" w:date="2017-03-23T09:51:00Z"/>
        </w:rPr>
      </w:pPr>
      <w:del w:id="1008" w:author="Peter" w:date="2017-03-23T09:51:00Z">
        <w:r w:rsidDel="00451862">
          <w:delText>C20 is the rated capacity of a battery, in ampere hours, when discharged over 20 hrs.</w:delText>
        </w:r>
      </w:del>
    </w:p>
    <w:p w14:paraId="3AAD7805" w14:textId="77777777" w:rsidR="00DC693C" w:rsidDel="00451862" w:rsidRDefault="00DC693C" w:rsidP="00DC693C">
      <w:pPr>
        <w:pStyle w:val="Heading2"/>
        <w:rPr>
          <w:del w:id="1009" w:author="Peter" w:date="2017-03-23T09:51:00Z"/>
        </w:rPr>
      </w:pPr>
      <w:bookmarkStart w:id="1010" w:name="_Toc450571081"/>
      <w:del w:id="1011" w:author="Peter" w:date="2017-03-23T09:51:00Z">
        <w:r w:rsidDel="00451862">
          <w:delText>Daily cycle</w:delText>
        </w:r>
        <w:bookmarkEnd w:id="1010"/>
      </w:del>
    </w:p>
    <w:p w14:paraId="2BE2261E" w14:textId="77777777" w:rsidR="00DC693C" w:rsidRPr="00697B74" w:rsidDel="00451862" w:rsidRDefault="00DC693C" w:rsidP="00DC693C">
      <w:pPr>
        <w:pStyle w:val="Heading2separationline"/>
        <w:rPr>
          <w:del w:id="1012" w:author="Peter" w:date="2017-03-23T09:51:00Z"/>
        </w:rPr>
      </w:pPr>
    </w:p>
    <w:p w14:paraId="1DDD1F9F" w14:textId="77777777" w:rsidR="00DC693C" w:rsidDel="00451862" w:rsidRDefault="00DC693C" w:rsidP="00DC693C">
      <w:pPr>
        <w:pStyle w:val="BodyText"/>
        <w:rPr>
          <w:del w:id="1013" w:author="Peter" w:date="2017-03-23T09:51:00Z"/>
        </w:rPr>
      </w:pPr>
      <w:del w:id="1014" w:author="Peter" w:date="2017-03-23T09:51:00Z">
        <w:r w:rsidDel="00451862">
          <w:delText>The battery is normally exposed to a daily cycle with:</w:delText>
        </w:r>
      </w:del>
    </w:p>
    <w:p w14:paraId="4712DE9E" w14:textId="77777777" w:rsidR="00DC693C" w:rsidDel="00451862" w:rsidRDefault="00DC693C" w:rsidP="00DC693C">
      <w:pPr>
        <w:pStyle w:val="Bullet1"/>
        <w:rPr>
          <w:del w:id="1015" w:author="Peter" w:date="2017-03-23T09:51:00Z"/>
        </w:rPr>
      </w:pPr>
      <w:del w:id="1016" w:author="Peter" w:date="2017-03-23T09:51:00Z">
        <w:r w:rsidDel="00451862">
          <w:delText>charging during daylight hours;</w:delText>
        </w:r>
      </w:del>
    </w:p>
    <w:p w14:paraId="39F334A8" w14:textId="77777777" w:rsidR="00DC693C" w:rsidDel="00451862" w:rsidRDefault="00DC693C" w:rsidP="00DC693C">
      <w:pPr>
        <w:pStyle w:val="Bullet1"/>
        <w:rPr>
          <w:del w:id="1017" w:author="Peter" w:date="2017-03-23T09:51:00Z"/>
        </w:rPr>
      </w:pPr>
      <w:del w:id="1018" w:author="Peter" w:date="2017-03-23T09:51:00Z">
        <w:r w:rsidDel="00451862">
          <w:delText>discharging during night time hours.</w:delText>
        </w:r>
      </w:del>
    </w:p>
    <w:p w14:paraId="4237E207" w14:textId="77777777" w:rsidR="00DC693C" w:rsidDel="00451862" w:rsidRDefault="00DC693C" w:rsidP="00DC693C">
      <w:pPr>
        <w:pStyle w:val="Heading2"/>
        <w:rPr>
          <w:del w:id="1019" w:author="Peter" w:date="2017-03-23T09:52:00Z"/>
        </w:rPr>
      </w:pPr>
      <w:bookmarkStart w:id="1020" w:name="_Toc450571082"/>
      <w:del w:id="1021" w:author="Peter" w:date="2017-03-23T09:52:00Z">
        <w:r w:rsidDel="00451862">
          <w:delText>Seasonal cycle</w:delText>
        </w:r>
        <w:bookmarkEnd w:id="1020"/>
      </w:del>
    </w:p>
    <w:p w14:paraId="74E70DF1" w14:textId="77777777" w:rsidR="00DC693C" w:rsidRPr="00697B74" w:rsidDel="00451862" w:rsidRDefault="00DC693C" w:rsidP="00DC693C">
      <w:pPr>
        <w:pStyle w:val="Heading2separationline"/>
        <w:rPr>
          <w:del w:id="1022" w:author="Peter" w:date="2017-03-23T09:52:00Z"/>
        </w:rPr>
      </w:pPr>
    </w:p>
    <w:p w14:paraId="5F0EC9DD" w14:textId="77777777" w:rsidR="00DC693C" w:rsidDel="00451862" w:rsidRDefault="00DC693C" w:rsidP="00DC693C">
      <w:pPr>
        <w:pStyle w:val="BodyText"/>
        <w:rPr>
          <w:del w:id="1023" w:author="Peter" w:date="2017-03-23T09:52:00Z"/>
        </w:rPr>
      </w:pPr>
      <w:del w:id="1024" w:author="Peter" w:date="2017-03-23T09:52:00Z">
        <w:r w:rsidDel="00451862">
          <w:delText>The battery may be exposed to a seasonal charge cycle due to annual variation in solar insolation as follows:</w:delText>
        </w:r>
      </w:del>
    </w:p>
    <w:p w14:paraId="5563121A" w14:textId="77777777" w:rsidR="00DC693C" w:rsidDel="00451862" w:rsidRDefault="00DC693C" w:rsidP="00DC693C">
      <w:pPr>
        <w:pStyle w:val="Bullet1"/>
        <w:rPr>
          <w:del w:id="1025" w:author="Peter" w:date="2017-03-23T09:52:00Z"/>
        </w:rPr>
      </w:pPr>
      <w:del w:id="1026" w:author="Peter" w:date="2017-03-23T09:52:00Z">
        <w:r w:rsidDel="00451862">
          <w:delText>periods with low solar insolation, for instance during winter causing low energy production;</w:delText>
        </w:r>
      </w:del>
    </w:p>
    <w:p w14:paraId="54BA6216" w14:textId="77777777" w:rsidR="00DC693C" w:rsidDel="00451862" w:rsidRDefault="00DC693C" w:rsidP="00DC693C">
      <w:pPr>
        <w:pStyle w:val="Bullet1"/>
        <w:rPr>
          <w:del w:id="1027" w:author="Peter" w:date="2017-03-23T09:52:00Z"/>
        </w:rPr>
      </w:pPr>
      <w:del w:id="1028" w:author="Peter" w:date="2017-03-23T09:52:00Z">
        <w:r w:rsidDel="00451862">
          <w:delText>periods with high insolation, e.g. in summer, which will bring the battery up to fully charged conditions.  The battery can be overcharged.</w:delText>
        </w:r>
      </w:del>
    </w:p>
    <w:p w14:paraId="0D51BC63" w14:textId="77777777" w:rsidR="00DC693C" w:rsidDel="00451862" w:rsidRDefault="00DC693C" w:rsidP="00DC693C">
      <w:pPr>
        <w:pStyle w:val="BodyText"/>
        <w:rPr>
          <w:del w:id="1029" w:author="Peter" w:date="2017-03-23T09:52:00Z"/>
        </w:rPr>
      </w:pPr>
      <w:del w:id="1030" w:author="Peter" w:date="2017-03-23T09:52:00Z">
        <w:r w:rsidDel="00451862">
          <w:delText>The seasonal discharge should not cause the battery to exceed the maximum Depth of Discharge (DOD) specified by the manufacturer for the given environmental temperature conditions.  Batteries can be protected by a load cut-off device that operates when the design maximum DOD is exceeded.</w:delText>
        </w:r>
      </w:del>
    </w:p>
    <w:p w14:paraId="13B4E601" w14:textId="77777777" w:rsidR="00DC693C" w:rsidDel="00451862" w:rsidRDefault="00DC693C" w:rsidP="00DC693C">
      <w:pPr>
        <w:pStyle w:val="Heading2"/>
        <w:rPr>
          <w:del w:id="1031" w:author="Peter" w:date="2017-03-23T09:52:00Z"/>
        </w:rPr>
      </w:pPr>
      <w:bookmarkStart w:id="1032" w:name="_Toc450571083"/>
      <w:del w:id="1033" w:author="Peter" w:date="2017-03-23T09:52:00Z">
        <w:r w:rsidDel="00451862">
          <w:delText>Period of high state of charge</w:delText>
        </w:r>
        <w:bookmarkEnd w:id="1032"/>
      </w:del>
    </w:p>
    <w:p w14:paraId="1DE86525" w14:textId="77777777" w:rsidR="00DC693C" w:rsidRPr="00697B74" w:rsidDel="00451862" w:rsidRDefault="00DC693C" w:rsidP="00DC693C">
      <w:pPr>
        <w:pStyle w:val="Heading2separationline"/>
        <w:rPr>
          <w:del w:id="1034" w:author="Peter" w:date="2017-03-23T09:52:00Z"/>
        </w:rPr>
      </w:pPr>
    </w:p>
    <w:p w14:paraId="777CF96E" w14:textId="77777777" w:rsidR="00DC693C" w:rsidDel="00451862" w:rsidRDefault="00DC693C" w:rsidP="00DC693C">
      <w:pPr>
        <w:pStyle w:val="BodyText"/>
        <w:rPr>
          <w:del w:id="1035" w:author="Peter" w:date="2017-03-23T09:52:00Z"/>
        </w:rPr>
      </w:pPr>
      <w:del w:id="1036" w:author="Peter" w:date="2017-03-23T09:52:00Z">
        <w:r w:rsidDel="00451862">
          <w:delText>During summer for example, the battery will be operated at a high state of charge (SOC), typically between 80 % and 100 % of rated capacity.</w:delText>
        </w:r>
      </w:del>
    </w:p>
    <w:p w14:paraId="1079EB9F" w14:textId="77777777" w:rsidR="00DC693C" w:rsidDel="00451862" w:rsidRDefault="00DC693C" w:rsidP="00DC693C">
      <w:pPr>
        <w:pStyle w:val="BodyText"/>
        <w:rPr>
          <w:del w:id="1037" w:author="Peter" w:date="2017-03-23T09:52:00Z"/>
        </w:rPr>
      </w:pPr>
      <w:del w:id="1038" w:author="Peter" w:date="2017-03-23T09:52:00Z">
        <w:r w:rsidDel="00451862">
          <w:delText>A voltage regulator system normally limits the maximum battery voltage during the recharge period.</w:delText>
        </w:r>
      </w:del>
    </w:p>
    <w:p w14:paraId="3050F393" w14:textId="77777777" w:rsidR="00DC693C" w:rsidDel="00451862" w:rsidRDefault="00DC693C" w:rsidP="00DC693C">
      <w:pPr>
        <w:pStyle w:val="BodyText"/>
        <w:rPr>
          <w:del w:id="1039" w:author="Peter" w:date="2017-03-23T09:52:00Z"/>
        </w:rPr>
      </w:pPr>
      <w:del w:id="1040" w:author="Peter" w:date="2017-03-23T09:52:00Z">
        <w:r w:rsidDel="00451862">
          <w:delText>In a 'self-regulated' PV system, the battery voltage is not limited by a charge controller but by the characteristics of the PV generator.  The system designer normally chooses the maximum battery voltage with regard to the conflicting requirements of 'recover to a maximum state of charge (SOC)' as early as possible in the charging season but without substantially overcharging the battery.  The overcharge increases the gas production resulting in water consumption in wet lead acid batteries.  In valve-regulated lead-acid batteries (VRLA), the overcharge will cause increased gas emission and heat generation.</w:delText>
        </w:r>
      </w:del>
    </w:p>
    <w:p w14:paraId="2C9D2CD0" w14:textId="77777777" w:rsidR="00DC693C" w:rsidDel="00451862" w:rsidRDefault="00DC693C" w:rsidP="00DC693C">
      <w:pPr>
        <w:pStyle w:val="BodyText"/>
        <w:rPr>
          <w:del w:id="1041" w:author="Peter" w:date="2017-03-23T09:52:00Z"/>
        </w:rPr>
      </w:pPr>
      <w:del w:id="1042" w:author="Peter" w:date="2017-03-23T09:52:00Z">
        <w:r w:rsidDel="00451862">
          <w:delText xml:space="preserve">Typically, the maximum cell voltage is limited to 2.4 V per cell for lead-acid and 1.55 V per cell for nickel-cadmium batteries.  Some regulators allow the battery voltage to exceed these values for a short period as a boost charge.  Temperature compensation should be used if the operating temperature deviates significantly from 20°C.  The battery manufacturer should provide specific values. </w:delText>
        </w:r>
      </w:del>
    </w:p>
    <w:p w14:paraId="24CCFC4F" w14:textId="77777777" w:rsidR="00DC693C" w:rsidDel="00451862" w:rsidRDefault="00DC693C" w:rsidP="00DC693C">
      <w:pPr>
        <w:pStyle w:val="BodyText"/>
        <w:rPr>
          <w:del w:id="1043" w:author="Peter" w:date="2017-03-23T09:52:00Z"/>
        </w:rPr>
      </w:pPr>
      <w:del w:id="1044" w:author="Peter" w:date="2017-03-23T09:52:00Z">
        <w:r w:rsidDel="00451862">
          <w:delText>The expected lifetime of a battery in a PV system even at regular high state of charge may be considerably less than the published life of the battery used under continuous float charge.</w:delText>
        </w:r>
      </w:del>
    </w:p>
    <w:p w14:paraId="66F826E2" w14:textId="77777777" w:rsidR="00DC693C" w:rsidDel="00451862" w:rsidRDefault="00DC693C" w:rsidP="00DC693C">
      <w:pPr>
        <w:pStyle w:val="Heading2"/>
        <w:rPr>
          <w:del w:id="1045" w:author="Peter" w:date="2017-03-23T09:53:00Z"/>
        </w:rPr>
      </w:pPr>
      <w:bookmarkStart w:id="1046" w:name="_Toc450571084"/>
      <w:del w:id="1047" w:author="Peter" w:date="2017-03-23T09:53:00Z">
        <w:r w:rsidDel="00451862">
          <w:delText>Period of sustained low state of charge</w:delText>
        </w:r>
        <w:bookmarkEnd w:id="1046"/>
      </w:del>
    </w:p>
    <w:p w14:paraId="58F8912E" w14:textId="77777777" w:rsidR="00DC693C" w:rsidRPr="00697B74" w:rsidDel="00451862" w:rsidRDefault="00DC693C" w:rsidP="00DC693C">
      <w:pPr>
        <w:pStyle w:val="Heading2separationline"/>
        <w:rPr>
          <w:del w:id="1048" w:author="Peter" w:date="2017-03-23T09:53:00Z"/>
        </w:rPr>
      </w:pPr>
    </w:p>
    <w:p w14:paraId="52E66CD3" w14:textId="77777777" w:rsidR="00DC693C" w:rsidDel="00451862" w:rsidRDefault="00DC693C" w:rsidP="00DC693C">
      <w:pPr>
        <w:pStyle w:val="BodyText"/>
        <w:rPr>
          <w:del w:id="1049" w:author="Peter" w:date="2017-03-23T09:53:00Z"/>
        </w:rPr>
      </w:pPr>
      <w:del w:id="1050" w:author="Peter" w:date="2017-03-23T09:53:00Z">
        <w:r w:rsidDel="00451862">
          <w:delText>During periods of low insolation, the energy produced by the solar modules may not be sufficient to recharge the battery.  Therefore the state of charge of the battery through the year will decrease to a minimum during the winter months and return to full charge during the summer.  A daily charge / discharge cycle will be superimposed on the annual charge / discharge cycle curve.</w:delText>
        </w:r>
      </w:del>
    </w:p>
    <w:p w14:paraId="6CE9AFB2"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1051" w:name="_Toc450571085"/>
      <w:r>
        <w:br w:type="page"/>
      </w:r>
    </w:p>
    <w:p w14:paraId="5C061FB9" w14:textId="77777777" w:rsidR="00DC693C" w:rsidRDefault="00DC693C" w:rsidP="00981D6B">
      <w:pPr>
        <w:pStyle w:val="Heading2"/>
      </w:pPr>
      <w:bookmarkStart w:id="1052" w:name="_Toc478637265"/>
      <w:r>
        <w:lastRenderedPageBreak/>
        <w:t>Electrolyte stratification</w:t>
      </w:r>
      <w:bookmarkEnd w:id="1051"/>
      <w:bookmarkEnd w:id="1052"/>
    </w:p>
    <w:p w14:paraId="71FBD0F3" w14:textId="77777777" w:rsidR="00DC693C" w:rsidRPr="00697B74" w:rsidRDefault="00DC693C" w:rsidP="00DC693C">
      <w:pPr>
        <w:pStyle w:val="Heading2separationline"/>
      </w:pPr>
    </w:p>
    <w:p w14:paraId="648BE4D3" w14:textId="77777777" w:rsidR="00DC693C" w:rsidRDefault="00DC693C" w:rsidP="00DC693C">
      <w:pPr>
        <w:pStyle w:val="BodyText"/>
      </w:pPr>
      <w:r>
        <w:t xml:space="preserve">Electrolyte stratification may occur in </w:t>
      </w:r>
      <w:ins w:id="1053" w:author="Peter" w:date="2017-03-23T09:53:00Z">
        <w:r w:rsidR="00451862">
          <w:t xml:space="preserve">flooded </w:t>
        </w:r>
      </w:ins>
      <w:r>
        <w:t xml:space="preserve">lead-acid batteries.  In </w:t>
      </w:r>
      <w:del w:id="1054" w:author="Peter" w:date="2017-03-23T09:55:00Z">
        <w:r w:rsidDel="00451862">
          <w:delText>vented lead-acid</w:delText>
        </w:r>
      </w:del>
      <w:ins w:id="1055" w:author="Peter" w:date="2017-03-23T09:55:00Z">
        <w:r w:rsidR="00451862">
          <w:t>these</w:t>
        </w:r>
      </w:ins>
      <w:r>
        <w:t xml:space="preserve"> batteries, electrolyte stratification can be avoided by electrolyte agitation or periodic boost charging whilst in service and in VRLA batteries by operating them according to the manufacturer’s instructions.</w:t>
      </w:r>
    </w:p>
    <w:p w14:paraId="65D657E1" w14:textId="77777777" w:rsidR="00DC693C" w:rsidRDefault="00DC693C" w:rsidP="00981D6B">
      <w:pPr>
        <w:pStyle w:val="Heading2"/>
      </w:pPr>
      <w:bookmarkStart w:id="1056" w:name="_Toc450571086"/>
      <w:bookmarkStart w:id="1057" w:name="_Toc478637266"/>
      <w:r>
        <w:t>Transportation</w:t>
      </w:r>
      <w:bookmarkEnd w:id="1056"/>
      <w:bookmarkEnd w:id="1057"/>
    </w:p>
    <w:p w14:paraId="6AF63BC9" w14:textId="77777777" w:rsidR="00DC693C" w:rsidRPr="00697B74" w:rsidRDefault="00DC693C" w:rsidP="00DC693C">
      <w:pPr>
        <w:pStyle w:val="Heading2separationline"/>
      </w:pPr>
    </w:p>
    <w:p w14:paraId="03608130" w14:textId="72C395AA" w:rsidR="00DC693C" w:rsidDel="00451862" w:rsidRDefault="00DC693C" w:rsidP="00DC693C">
      <w:pPr>
        <w:pStyle w:val="BodyText"/>
        <w:rPr>
          <w:del w:id="1058" w:author="Peter" w:date="2017-03-23T09:59:00Z"/>
        </w:rPr>
      </w:pPr>
      <w:r>
        <w:t xml:space="preserve">Batteries are often operated in </w:t>
      </w:r>
      <w:del w:id="1059" w:author="Peter" w:date="2017-03-23T09:58:00Z">
        <w:r w:rsidDel="00451862">
          <w:delText xml:space="preserve">inaccessible </w:delText>
        </w:r>
      </w:del>
      <w:r>
        <w:t xml:space="preserve">AtoN sites, </w:t>
      </w:r>
      <w:del w:id="1060" w:author="Peter" w:date="2017-03-23T09:57:00Z">
        <w:r w:rsidDel="00451862">
          <w:delText>cliff tops and islands being two obvious examples and there may be no proper road access to the site</w:delText>
        </w:r>
      </w:del>
      <w:ins w:id="1061" w:author="Peter" w:date="2017-03-23T09:57:00Z">
        <w:r w:rsidR="00451862">
          <w:t>with challenging or limited access</w:t>
        </w:r>
      </w:ins>
      <w:r>
        <w:t xml:space="preserve">.  </w:t>
      </w:r>
      <w:ins w:id="1062" w:author="Peter" w:date="2017-03-23T09:57:00Z">
        <w:r w:rsidR="00451862">
          <w:t xml:space="preserve">Any </w:t>
        </w:r>
        <w:del w:id="1063" w:author="Peter Dobson" w:date="2017-03-28T10:32:00Z">
          <w:r w:rsidR="00451862" w:rsidDel="00801E8B">
            <w:delText>selecteted</w:delText>
          </w:r>
        </w:del>
      </w:ins>
      <w:ins w:id="1064" w:author="Peter Dobson" w:date="2017-03-28T10:32:00Z">
        <w:r w:rsidR="00801E8B">
          <w:t>selected</w:t>
        </w:r>
      </w:ins>
      <w:ins w:id="1065" w:author="Peter" w:date="2017-03-23T09:57:00Z">
        <w:r w:rsidR="00451862">
          <w:t xml:space="preserve"> b</w:t>
        </w:r>
      </w:ins>
      <w:del w:id="1066" w:author="Peter" w:date="2017-03-23T09:57:00Z">
        <w:r w:rsidDel="00451862">
          <w:delText>B</w:delText>
        </w:r>
      </w:del>
      <w:r>
        <w:t xml:space="preserve">atteries </w:t>
      </w:r>
      <w:del w:id="1067" w:author="Peter" w:date="2017-03-23T09:58:00Z">
        <w:r w:rsidDel="00451862">
          <w:delText xml:space="preserve">for PV application </w:delText>
        </w:r>
      </w:del>
      <w:r>
        <w:t>should be designed to withstand mechanical stresses during normal transportation and rough handling.</w:t>
      </w:r>
      <w:ins w:id="1068" w:author="Peter" w:date="2017-03-23T09:59:00Z">
        <w:r w:rsidR="00451862">
          <w:t xml:space="preserve"> S</w:t>
        </w:r>
      </w:ins>
    </w:p>
    <w:p w14:paraId="2848C8F5" w14:textId="77777777" w:rsidR="00DC693C" w:rsidRDefault="00DC693C" w:rsidP="00DC693C">
      <w:pPr>
        <w:pStyle w:val="BodyText"/>
      </w:pPr>
      <w:del w:id="1069" w:author="Peter" w:date="2017-03-23T09:59:00Z">
        <w:r w:rsidDel="00451862">
          <w:delText>Batteries may therefore be subjected to a degree of rough handling on their journey and thus s</w:delText>
        </w:r>
      </w:del>
      <w:r>
        <w:t>uitable packing to protect the batteries must be used during transportation.</w:t>
      </w:r>
    </w:p>
    <w:p w14:paraId="0B523387" w14:textId="77777777" w:rsidR="00DC693C" w:rsidDel="00451862" w:rsidRDefault="007C6E25" w:rsidP="00DC693C">
      <w:pPr>
        <w:pStyle w:val="BodyText"/>
        <w:rPr>
          <w:del w:id="1070" w:author="Peter" w:date="2017-03-23T09:59:00Z"/>
        </w:rPr>
      </w:pPr>
      <w:ins w:id="1071" w:author="Peter" w:date="2017-03-23T10:04:00Z">
        <w:r>
          <w:t xml:space="preserve">Some </w:t>
        </w:r>
      </w:ins>
      <w:del w:id="1072" w:author="Peter" w:date="2017-03-23T09:59:00Z">
        <w:r w:rsidR="00DC693C" w:rsidDel="00451862">
          <w:delText>Transportation to the aid site can be accomplished in the original shipping container to afford protection.  Care must be exercised to avoid extensive vibration, which may cause damage to the cells.  Manhandling over difficult terrain may lead to damage, especially to wet cells with plastic cases.  Additional packing or protection may be required for off road conditions.</w:delText>
        </w:r>
      </w:del>
    </w:p>
    <w:p w14:paraId="6B8F7152" w14:textId="77777777" w:rsidR="00DC693C" w:rsidRDefault="00DC693C" w:rsidP="007C6E25">
      <w:pPr>
        <w:pStyle w:val="BodyText"/>
        <w:rPr>
          <w:ins w:id="1073" w:author="Peter" w:date="2017-03-23T10:04:00Z"/>
        </w:rPr>
      </w:pPr>
      <w:del w:id="1074" w:author="Peter" w:date="2017-03-23T10:00:00Z">
        <w:r w:rsidDel="00451862">
          <w:delText xml:space="preserve">Transportation by helicopter as underslung loads is a viable alternative as long as the descent is controlled to prevent swinging into an immovable object, with the subsequent destruction of the cell and pollution of the eventual landing place with electrolyte.  </w:delText>
        </w:r>
      </w:del>
      <w:del w:id="1075" w:author="Peter" w:date="2017-03-23T10:03:00Z">
        <w:r w:rsidDel="007C6E25">
          <w:delText xml:space="preserve">Primary batteries should be transported dry, </w:delText>
        </w:r>
      </w:del>
      <w:del w:id="1076" w:author="Peter" w:date="2017-03-23T10:02:00Z">
        <w:r w:rsidDel="007C6E25">
          <w:delText>with addition of water at the aid site</w:delText>
        </w:r>
      </w:del>
      <w:del w:id="1077" w:author="Peter" w:date="2017-03-23T10:03:00Z">
        <w:r w:rsidDel="007C6E25">
          <w:delText xml:space="preserve">, if possible.  </w:delText>
        </w:r>
      </w:del>
      <w:del w:id="1078" w:author="Peter" w:date="2017-03-23T10:04:00Z">
        <w:r w:rsidDel="007C6E25">
          <w:delText>Secondary</w:delText>
        </w:r>
      </w:del>
      <w:r>
        <w:t xml:space="preserve"> batteries may</w:t>
      </w:r>
      <w:del w:id="1079" w:author="Peter" w:date="2017-03-23T10:04:00Z">
        <w:r w:rsidDel="007C6E25">
          <w:delText xml:space="preserve"> also</w:delText>
        </w:r>
      </w:del>
      <w:r>
        <w:t xml:space="preserve"> be transported dry and filled with electrolyte and charged in accordance with the manufacturer’s recommendations on site.</w:t>
      </w:r>
    </w:p>
    <w:p w14:paraId="78FB483A" w14:textId="77777777" w:rsidR="007C6E25" w:rsidRDefault="007C6E25" w:rsidP="007C6E25">
      <w:pPr>
        <w:pStyle w:val="BodyText"/>
      </w:pPr>
      <w:ins w:id="1080" w:author="Peter" w:date="2017-03-23T10:05:00Z">
        <w:r>
          <w:t xml:space="preserve">When transporting any battery there may be restrictions or regulations that need to be complied with. </w:t>
        </w:r>
      </w:ins>
      <w:ins w:id="1081" w:author="Peter" w:date="2017-03-23T10:06:00Z">
        <w:r>
          <w:t>Examples of these are dangerous good</w:t>
        </w:r>
      </w:ins>
      <w:ins w:id="1082" w:author="Peter" w:date="2017-03-23T10:07:00Z">
        <w:r>
          <w:t>s</w:t>
        </w:r>
      </w:ins>
      <w:ins w:id="1083" w:author="Peter" w:date="2017-03-23T10:06:00Z">
        <w:r>
          <w:t xml:space="preserve"> by ai</w:t>
        </w:r>
      </w:ins>
      <w:ins w:id="1084" w:author="Peter" w:date="2017-03-23T10:07:00Z">
        <w:r>
          <w:t>r, by road and marine transportation restriction</w:t>
        </w:r>
      </w:ins>
      <w:ins w:id="1085" w:author="Peter" w:date="2017-03-23T10:08:00Z">
        <w:r>
          <w:t>s</w:t>
        </w:r>
      </w:ins>
      <w:ins w:id="1086" w:author="Peter" w:date="2017-03-23T10:07:00Z">
        <w:r>
          <w:t>.</w:t>
        </w:r>
      </w:ins>
    </w:p>
    <w:p w14:paraId="5B0ED992" w14:textId="77777777" w:rsidR="0073509D" w:rsidRDefault="0073509D" w:rsidP="00981D6B">
      <w:pPr>
        <w:pStyle w:val="Heading2"/>
        <w:rPr>
          <w:ins w:id="1087" w:author="Michael Hadley" w:date="2016-07-13T14:00:00Z"/>
        </w:rPr>
      </w:pPr>
      <w:bookmarkStart w:id="1088" w:name="_Toc478637267"/>
      <w:bookmarkStart w:id="1089" w:name="_Toc450571087"/>
      <w:ins w:id="1090" w:author="Michael Hadley" w:date="2016-07-13T14:00:00Z">
        <w:r>
          <w:t>Weight</w:t>
        </w:r>
        <w:bookmarkEnd w:id="1088"/>
      </w:ins>
    </w:p>
    <w:p w14:paraId="63BDA3A8" w14:textId="77777777" w:rsidR="0073509D" w:rsidRDefault="0073509D" w:rsidP="0073509D">
      <w:pPr>
        <w:pStyle w:val="Heading2separationline"/>
        <w:rPr>
          <w:ins w:id="1091" w:author="Michael Hadley" w:date="2016-07-13T14:00:00Z"/>
        </w:rPr>
      </w:pPr>
    </w:p>
    <w:p w14:paraId="7D3C5A44" w14:textId="77777777" w:rsidR="0073509D" w:rsidRPr="0073509D" w:rsidRDefault="0073509D" w:rsidP="0073509D">
      <w:pPr>
        <w:pStyle w:val="BodyText"/>
        <w:rPr>
          <w:ins w:id="1092" w:author="Michael Hadley" w:date="2016-07-13T14:00:00Z"/>
        </w:rPr>
      </w:pPr>
      <w:ins w:id="1093" w:author="Michael Hadley" w:date="2016-07-13T14:00:00Z">
        <w:del w:id="1094" w:author="Peter" w:date="2017-03-23T10:08:00Z">
          <w:r w:rsidRPr="0073509D" w:rsidDel="007C6E25">
            <w:rPr>
              <w:highlight w:val="yellow"/>
            </w:rPr>
            <w:delText>Content required.</w:delText>
          </w:r>
        </w:del>
      </w:ins>
      <w:ins w:id="1095" w:author="Peter" w:date="2017-03-23T10:08:00Z">
        <w:r w:rsidR="007C6E25">
          <w:t>Weight is an import consideration when se</w:t>
        </w:r>
      </w:ins>
      <w:ins w:id="1096" w:author="Peter" w:date="2017-03-23T10:09:00Z">
        <w:r w:rsidR="007C6E25">
          <w:t>le</w:t>
        </w:r>
      </w:ins>
      <w:ins w:id="1097" w:author="Peter" w:date="2017-03-23T10:08:00Z">
        <w:r w:rsidR="007C6E25">
          <w:t xml:space="preserve">cting the type of battery to ensure suitable safe handling </w:t>
        </w:r>
      </w:ins>
      <w:ins w:id="1098" w:author="Peter" w:date="2017-03-23T10:10:00Z">
        <w:r w:rsidR="007C6E25">
          <w:t>procedures are followed. S</w:t>
        </w:r>
        <w:r w:rsidR="00920482">
          <w:t>election</w:t>
        </w:r>
      </w:ins>
      <w:ins w:id="1099" w:author="Peter" w:date="2017-03-23T10:11:00Z">
        <w:r w:rsidR="00920482">
          <w:t xml:space="preserve">, </w:t>
        </w:r>
      </w:ins>
      <w:ins w:id="1100" w:author="Peter" w:date="2017-03-23T10:10:00Z">
        <w:r w:rsidR="007C6E25">
          <w:t xml:space="preserve">design </w:t>
        </w:r>
      </w:ins>
      <w:ins w:id="1101" w:author="Peter" w:date="2017-03-23T10:11:00Z">
        <w:r w:rsidR="00920482">
          <w:t xml:space="preserve">and placement </w:t>
        </w:r>
      </w:ins>
      <w:ins w:id="1102" w:author="Peter" w:date="2017-03-23T10:10:00Z">
        <w:r w:rsidR="007C6E25">
          <w:t>of</w:t>
        </w:r>
      </w:ins>
      <w:ins w:id="1103" w:author="Peter" w:date="2017-03-23T10:11:00Z">
        <w:r w:rsidR="00920482">
          <w:t xml:space="preserve"> batteries in</w:t>
        </w:r>
      </w:ins>
      <w:ins w:id="1104" w:author="Peter" w:date="2017-03-23T10:10:00Z">
        <w:r w:rsidR="007C6E25">
          <w:t xml:space="preserve"> supporting st</w:t>
        </w:r>
      </w:ins>
      <w:ins w:id="1105" w:author="Peter" w:date="2017-03-23T10:11:00Z">
        <w:r w:rsidR="007C6E25">
          <w:t xml:space="preserve">ructures need to consider the </w:t>
        </w:r>
        <w:r w:rsidR="00920482">
          <w:t>weight to ensure safe operation.</w:t>
        </w:r>
      </w:ins>
    </w:p>
    <w:p w14:paraId="0F5FD4AC" w14:textId="77777777" w:rsidR="00DC693C" w:rsidRDefault="00DC693C" w:rsidP="00981D6B">
      <w:pPr>
        <w:pStyle w:val="Heading2"/>
      </w:pPr>
      <w:bookmarkStart w:id="1106" w:name="_Toc478637268"/>
      <w:r>
        <w:t>Storage</w:t>
      </w:r>
      <w:bookmarkEnd w:id="1089"/>
      <w:bookmarkEnd w:id="1106"/>
    </w:p>
    <w:p w14:paraId="6A6E8899" w14:textId="77777777" w:rsidR="00DC693C" w:rsidRPr="00697B74" w:rsidRDefault="00DC693C" w:rsidP="00DC693C">
      <w:pPr>
        <w:pStyle w:val="Heading2separationline"/>
      </w:pPr>
    </w:p>
    <w:p w14:paraId="2D7B45AD" w14:textId="77777777" w:rsidR="00DC693C" w:rsidRDefault="00DC693C" w:rsidP="00DC693C">
      <w:pPr>
        <w:pStyle w:val="BodyText"/>
      </w:pPr>
      <w:r>
        <w:t xml:space="preserve">Manufacturers can provide recommendations for </w:t>
      </w:r>
      <w:ins w:id="1107" w:author="Peter" w:date="2017-03-23T10:12:00Z">
        <w:r w:rsidR="00920482">
          <w:t xml:space="preserve">safe </w:t>
        </w:r>
      </w:ins>
      <w:r>
        <w:t>storage.</w:t>
      </w:r>
      <w:ins w:id="1108" w:author="Peter" w:date="2017-03-23T10:13:00Z">
        <w:r w:rsidR="00920482">
          <w:t xml:space="preserve"> </w:t>
        </w:r>
      </w:ins>
    </w:p>
    <w:p w14:paraId="6D2CCD7E" w14:textId="77777777" w:rsidR="00920482" w:rsidRDefault="00920482" w:rsidP="00DC693C">
      <w:pPr>
        <w:pStyle w:val="BodyText"/>
        <w:rPr>
          <w:ins w:id="1109" w:author="Peter" w:date="2017-03-23T10:14:00Z"/>
        </w:rPr>
      </w:pPr>
      <w:ins w:id="1110" w:author="Peter" w:date="2017-03-23T10:14:00Z">
        <w:r>
          <w:t>Some ba</w:t>
        </w:r>
      </w:ins>
      <w:ins w:id="1111" w:author="Peter" w:date="2017-03-23T10:15:00Z">
        <w:r>
          <w:t>tt</w:t>
        </w:r>
      </w:ins>
      <w:ins w:id="1112" w:author="Peter" w:date="2017-03-23T10:14:00Z">
        <w:r>
          <w:t>eries may require periodic recharge in</w:t>
        </w:r>
      </w:ins>
      <w:ins w:id="1113" w:author="Peter" w:date="2017-03-23T10:15:00Z">
        <w:r>
          <w:t xml:space="preserve"> </w:t>
        </w:r>
      </w:ins>
      <w:ins w:id="1114" w:author="Peter" w:date="2017-03-23T10:14:00Z">
        <w:r>
          <w:t>line with manufacturer</w:t>
        </w:r>
      </w:ins>
      <w:ins w:id="1115" w:author="Peter" w:date="2017-03-23T10:15:00Z">
        <w:r>
          <w:t>’</w:t>
        </w:r>
      </w:ins>
      <w:ins w:id="1116" w:author="Peter" w:date="2017-03-23T10:14:00Z">
        <w:r>
          <w:t>s instruction</w:t>
        </w:r>
      </w:ins>
      <w:ins w:id="1117" w:author="Peter" w:date="2017-03-23T10:15:00Z">
        <w:r>
          <w:t>.</w:t>
        </w:r>
      </w:ins>
    </w:p>
    <w:p w14:paraId="6AD45E32" w14:textId="77777777" w:rsidR="00DC693C" w:rsidDel="00920482" w:rsidRDefault="00DC693C" w:rsidP="00DC693C">
      <w:pPr>
        <w:pStyle w:val="BodyText"/>
        <w:rPr>
          <w:del w:id="1118" w:author="Peter" w:date="2017-03-23T10:15:00Z"/>
        </w:rPr>
      </w:pPr>
      <w:del w:id="1119" w:author="Peter" w:date="2017-03-23T10:15:00Z">
        <w:r w:rsidDel="00920482">
          <w:delText>Filled and charged batteries require periodic recharging.  The battery manufacturer should provide instructions concerning intervals and methods of recharge.</w:delText>
        </w:r>
      </w:del>
    </w:p>
    <w:p w14:paraId="702E9514" w14:textId="77777777" w:rsidR="00DC693C" w:rsidRDefault="00DC693C" w:rsidP="00DC693C">
      <w:pPr>
        <w:pStyle w:val="BodyText"/>
      </w:pPr>
      <w:r>
        <w:t>A loss of capacity may result from exposure of a battery to high temperature and humidity during storage.</w:t>
      </w:r>
      <w:del w:id="1120" w:author="Peter" w:date="2017-03-23T10:15:00Z">
        <w:r w:rsidDel="00920482">
          <w:delText xml:space="preserve">  The temperature of a battery stored in a container in direct sunlight, can rise to 60 °C or more in daytime.</w:delText>
        </w:r>
      </w:del>
    </w:p>
    <w:p w14:paraId="461A1647" w14:textId="77777777" w:rsidR="00DC693C" w:rsidRDefault="00DC693C" w:rsidP="00981D6B">
      <w:pPr>
        <w:pStyle w:val="Heading2"/>
      </w:pPr>
      <w:bookmarkStart w:id="1121" w:name="_Toc450571088"/>
      <w:bookmarkStart w:id="1122" w:name="_Toc478637269"/>
      <w:r>
        <w:t>Operating temperature</w:t>
      </w:r>
      <w:bookmarkEnd w:id="1121"/>
      <w:bookmarkEnd w:id="1122"/>
    </w:p>
    <w:p w14:paraId="71D57EED" w14:textId="77777777" w:rsidR="00DC693C" w:rsidRPr="00697B74" w:rsidRDefault="00DC693C" w:rsidP="00DC693C">
      <w:pPr>
        <w:pStyle w:val="Heading2separationline"/>
      </w:pPr>
    </w:p>
    <w:p w14:paraId="267341D6" w14:textId="77777777" w:rsidR="00DC693C" w:rsidRDefault="00DC693C" w:rsidP="00DC693C">
      <w:pPr>
        <w:pStyle w:val="BodyText"/>
      </w:pPr>
      <w:r>
        <w:t>The temperature range during operation experienced by the battery will significantly affect battery life and is an important factor for the battery selection.</w:t>
      </w:r>
    </w:p>
    <w:p w14:paraId="2EB16C69" w14:textId="77777777" w:rsidR="00094874" w:rsidRDefault="00920482" w:rsidP="00DC693C">
      <w:pPr>
        <w:pStyle w:val="BodyText"/>
        <w:rPr>
          <w:ins w:id="1123" w:author="Peter" w:date="2017-03-23T10:22:00Z"/>
        </w:rPr>
      </w:pPr>
      <w:ins w:id="1124" w:author="Peter" w:date="2017-03-23T10:19:00Z">
        <w:r>
          <w:t>Batteries should be operated with the temperatures specified by the battery manufacturer.</w:t>
        </w:r>
        <w:r w:rsidR="00094874">
          <w:t xml:space="preserve"> </w:t>
        </w:r>
      </w:ins>
      <w:ins w:id="1125" w:author="Peter" w:date="2017-03-23T10:24:00Z">
        <w:r w:rsidR="00094874">
          <w:t>Operation of</w:t>
        </w:r>
      </w:ins>
      <w:ins w:id="1126" w:author="Peter" w:date="2017-03-23T10:23:00Z">
        <w:r w:rsidR="00094874">
          <w:t xml:space="preserve"> batteries outside these specified </w:t>
        </w:r>
      </w:ins>
      <w:ins w:id="1127" w:author="Peter" w:date="2017-03-23T10:24:00Z">
        <w:r w:rsidR="00094874">
          <w:t>temperature</w:t>
        </w:r>
      </w:ins>
      <w:ins w:id="1128" w:author="Peter" w:date="2017-03-23T10:23:00Z">
        <w:r w:rsidR="00094874">
          <w:t xml:space="preserve"> ranges will have an adverse effect on the capacity and life expectancy</w:t>
        </w:r>
      </w:ins>
      <w:ins w:id="1129" w:author="Peter" w:date="2017-03-23T10:24:00Z">
        <w:r w:rsidR="00094874">
          <w:t xml:space="preserve"> and may prove hazardous</w:t>
        </w:r>
      </w:ins>
      <w:ins w:id="1130" w:author="Peter" w:date="2017-03-23T10:25:00Z">
        <w:r w:rsidR="00094874">
          <w:t>.</w:t>
        </w:r>
      </w:ins>
    </w:p>
    <w:p w14:paraId="6798BE6D" w14:textId="77777777" w:rsidR="00DC693C" w:rsidDel="00094874" w:rsidRDefault="00DC693C">
      <w:pPr>
        <w:pStyle w:val="Heading2"/>
        <w:rPr>
          <w:del w:id="1131" w:author="Peter" w:date="2017-03-23T10:25:00Z"/>
        </w:rPr>
        <w:pPrChange w:id="1132" w:author="Peter Dobson" w:date="2017-03-23T14:45:00Z">
          <w:pPr>
            <w:pStyle w:val="BodyText"/>
          </w:pPr>
        </w:pPrChange>
      </w:pPr>
      <w:del w:id="1133" w:author="Peter" w:date="2017-03-23T10:25:00Z">
        <w:r w:rsidDel="00094874">
          <w:lastRenderedPageBreak/>
          <w:delText xml:space="preserve">The manufacturer can provide instruction for temperatures outside this range.  As experience shows, typically the life expectancy for lead-acid battery will halve for every 10 °C rise in temperature above the manufacturer’s recommended maximum operating temperature.  </w:delText>
        </w:r>
      </w:del>
      <w:del w:id="1134" w:author="Peter" w:date="2017-03-23T10:17:00Z">
        <w:r w:rsidDel="00920482">
          <w:delText>Temperature will also have some effect on nickel-cadmium batteries.</w:delText>
        </w:r>
      </w:del>
      <w:del w:id="1135" w:author="Peter" w:date="2017-03-23T10:19:00Z">
        <w:r w:rsidDel="00920482">
          <w:delText xml:space="preserve">  </w:delText>
        </w:r>
      </w:del>
      <w:del w:id="1136" w:author="Peter" w:date="2017-03-23T10:25:00Z">
        <w:r w:rsidDel="00094874">
          <w:delText>Low temperature will reduce the charge and discharge performance and the capacity of the batteries.  The manufacturer should provide detailed information.</w:delText>
        </w:r>
        <w:bookmarkStart w:id="1137" w:name="_Toc478637270"/>
        <w:bookmarkEnd w:id="1137"/>
      </w:del>
    </w:p>
    <w:p w14:paraId="69CE43F8" w14:textId="77777777" w:rsidR="00DC693C" w:rsidRDefault="00DC693C" w:rsidP="00981D6B">
      <w:pPr>
        <w:pStyle w:val="Heading2"/>
      </w:pPr>
      <w:bookmarkStart w:id="1138" w:name="_Toc450571089"/>
      <w:bookmarkStart w:id="1139" w:name="_Toc478637271"/>
      <w:r>
        <w:t>Physical protection</w:t>
      </w:r>
      <w:bookmarkEnd w:id="1138"/>
      <w:bookmarkEnd w:id="1139"/>
    </w:p>
    <w:p w14:paraId="29128246" w14:textId="77777777" w:rsidR="00DC693C" w:rsidRPr="00697B74" w:rsidRDefault="00DC693C" w:rsidP="00DC693C">
      <w:pPr>
        <w:pStyle w:val="Heading2separationline"/>
      </w:pPr>
    </w:p>
    <w:p w14:paraId="461C709A" w14:textId="77777777" w:rsidR="00DC693C" w:rsidRDefault="00DC693C" w:rsidP="00DC693C">
      <w:pPr>
        <w:pStyle w:val="BodyText"/>
      </w:pPr>
      <w:r>
        <w:t>Physical protection needs to be provided against consequences of adverse site conditions</w:t>
      </w:r>
      <w:del w:id="1140" w:author="Peter" w:date="2017-03-23T11:04:00Z">
        <w:r w:rsidDel="00607D3B">
          <w:delText xml:space="preserve"> and handling</w:delText>
        </w:r>
      </w:del>
      <w:r>
        <w:t>, for example, against effects of:</w:t>
      </w:r>
    </w:p>
    <w:p w14:paraId="4C188E20" w14:textId="77777777" w:rsidR="00DC693C" w:rsidRDefault="00DC693C" w:rsidP="00DC693C">
      <w:pPr>
        <w:pStyle w:val="Bullet1"/>
      </w:pPr>
      <w:r>
        <w:t>temperature gradient and extremes of temperature;</w:t>
      </w:r>
    </w:p>
    <w:p w14:paraId="651134B8" w14:textId="77777777" w:rsidR="00DC693C" w:rsidRDefault="00DC693C" w:rsidP="00DC693C">
      <w:pPr>
        <w:pStyle w:val="Bullet1"/>
      </w:pPr>
      <w:r>
        <w:t>exposure to direct sun light (UV radiation);</w:t>
      </w:r>
    </w:p>
    <w:p w14:paraId="6020618A" w14:textId="77777777" w:rsidR="00DC693C" w:rsidRDefault="00DC693C" w:rsidP="00DC693C">
      <w:pPr>
        <w:pStyle w:val="Bullet1"/>
      </w:pPr>
      <w:r>
        <w:t>airborne dust or sand;</w:t>
      </w:r>
    </w:p>
    <w:p w14:paraId="554ADE26" w14:textId="77777777" w:rsidR="00DC693C" w:rsidRDefault="00DC693C" w:rsidP="00DC693C">
      <w:pPr>
        <w:pStyle w:val="Bullet1"/>
      </w:pPr>
      <w:r>
        <w:t>explosive atmospheres;</w:t>
      </w:r>
    </w:p>
    <w:p w14:paraId="34392AAD" w14:textId="77777777" w:rsidR="00DC693C" w:rsidRDefault="00DC693C" w:rsidP="00DC693C">
      <w:pPr>
        <w:pStyle w:val="Bullet1"/>
      </w:pPr>
      <w:r>
        <w:t>high humidity and flood water;</w:t>
      </w:r>
    </w:p>
    <w:p w14:paraId="102704A5" w14:textId="77777777" w:rsidR="00DC693C" w:rsidRDefault="00DC693C" w:rsidP="00DC693C">
      <w:pPr>
        <w:pStyle w:val="Bullet1"/>
      </w:pPr>
      <w:r>
        <w:t>earthquakes;</w:t>
      </w:r>
    </w:p>
    <w:p w14:paraId="43E9E098" w14:textId="77777777" w:rsidR="00DC693C" w:rsidRDefault="00DC693C" w:rsidP="00DC693C">
      <w:pPr>
        <w:pStyle w:val="Bullet1"/>
      </w:pPr>
      <w:r>
        <w:t>shock, spin, acceleration and vibration (particularly during transport, and light buoy applications);</w:t>
      </w:r>
    </w:p>
    <w:p w14:paraId="7E59F8F6" w14:textId="77777777" w:rsidR="00DC693C" w:rsidRDefault="00DC693C" w:rsidP="00DC693C">
      <w:pPr>
        <w:pStyle w:val="Bullet1"/>
      </w:pPr>
      <w:r>
        <w:t>severe mechanical abuse and rough handling.</w:t>
      </w:r>
    </w:p>
    <w:p w14:paraId="5CB0FC16" w14:textId="77777777" w:rsidR="00DC693C" w:rsidDel="00607D3B" w:rsidRDefault="00DC693C">
      <w:pPr>
        <w:pStyle w:val="Heading2"/>
        <w:rPr>
          <w:del w:id="1141" w:author="Peter" w:date="2017-03-23T11:05:00Z"/>
        </w:rPr>
        <w:pPrChange w:id="1142" w:author="Peter Dobson" w:date="2017-03-23T14:45:00Z">
          <w:pPr>
            <w:pStyle w:val="BodyText"/>
          </w:pPr>
        </w:pPrChange>
      </w:pPr>
      <w:del w:id="1143" w:author="Peter" w:date="2017-03-23T11:05:00Z">
        <w:r w:rsidRPr="00697B74" w:rsidDel="00607D3B">
          <w:delText>NOTE</w:delText>
        </w:r>
        <w:r w:rsidDel="00607D3B">
          <w:tab/>
          <w:delText>An insulating cover should be provided to all terminal connections</w:delText>
        </w:r>
        <w:bookmarkStart w:id="1144" w:name="_Toc478637272"/>
        <w:bookmarkEnd w:id="1144"/>
      </w:del>
    </w:p>
    <w:p w14:paraId="0CC3C89D" w14:textId="77777777" w:rsidR="00DC693C" w:rsidRDefault="00DC693C" w:rsidP="00981D6B">
      <w:pPr>
        <w:pStyle w:val="Heading2"/>
      </w:pPr>
      <w:bookmarkStart w:id="1145" w:name="_Toc450571090"/>
      <w:bookmarkStart w:id="1146" w:name="_Toc478637273"/>
      <w:r>
        <w:t>Capacity</w:t>
      </w:r>
      <w:bookmarkEnd w:id="1145"/>
      <w:bookmarkEnd w:id="1146"/>
    </w:p>
    <w:p w14:paraId="4DF3E2BC" w14:textId="77777777" w:rsidR="00DC693C" w:rsidRPr="00697B74" w:rsidRDefault="00DC693C" w:rsidP="00DC693C">
      <w:pPr>
        <w:pStyle w:val="Heading2separationline"/>
      </w:pPr>
    </w:p>
    <w:p w14:paraId="204E2CE0" w14:textId="77777777" w:rsidR="00DC693C" w:rsidRDefault="00DC693C" w:rsidP="00DC693C">
      <w:pPr>
        <w:pStyle w:val="BodyText"/>
      </w:pPr>
      <w:r>
        <w:t>The storage capacity is expressed in ampere-hours (Ah) and varies with the conditions of use (electrolyte temperature, discharge current and final voltage).  Normally the rated capacity for 10</w:t>
      </w:r>
      <w:ins w:id="1147" w:author="Peter" w:date="2017-03-23T11:07:00Z">
        <w:r w:rsidR="00607D3B">
          <w:t xml:space="preserve"> hours</w:t>
        </w:r>
      </w:ins>
      <w:r>
        <w:t xml:space="preserve"> </w:t>
      </w:r>
      <w:ins w:id="1148" w:author="Peter" w:date="2017-03-23T11:06:00Z">
        <w:r w:rsidR="00607D3B">
          <w:t>(C10)</w:t>
        </w:r>
      </w:ins>
      <w:del w:id="1149" w:author="Peter" w:date="2017-03-23T11:06:00Z">
        <w:r w:rsidDel="00607D3B">
          <w:delText>h</w:delText>
        </w:r>
      </w:del>
      <w:r>
        <w:t xml:space="preserve"> and 5 hours </w:t>
      </w:r>
      <w:ins w:id="1150" w:author="Peter" w:date="2017-03-23T11:06:00Z">
        <w:r w:rsidR="00607D3B">
          <w:t xml:space="preserve"> (C5) </w:t>
        </w:r>
      </w:ins>
      <w:r>
        <w:t>discharge, respectively, is published.  The knowledge of the capacity for a 100 hours (C100 ) discharge time is also required as these times are commonly used in PV applications.</w:t>
      </w:r>
    </w:p>
    <w:p w14:paraId="721C5A66" w14:textId="77777777" w:rsidR="00DC693C" w:rsidRDefault="00DC693C" w:rsidP="00981D6B">
      <w:pPr>
        <w:pStyle w:val="Heading2"/>
      </w:pPr>
      <w:bookmarkStart w:id="1151" w:name="_Toc450571091"/>
      <w:bookmarkStart w:id="1152" w:name="_Toc478637274"/>
      <w:r>
        <w:t>Cycle Life</w:t>
      </w:r>
      <w:bookmarkEnd w:id="1151"/>
      <w:bookmarkEnd w:id="1152"/>
    </w:p>
    <w:p w14:paraId="44C4F0C4" w14:textId="77777777" w:rsidR="00DC693C" w:rsidRPr="00697B74" w:rsidRDefault="00DC693C" w:rsidP="00DC693C">
      <w:pPr>
        <w:pStyle w:val="Heading2separationline"/>
      </w:pPr>
    </w:p>
    <w:p w14:paraId="525576D4" w14:textId="77777777" w:rsidR="00DC693C" w:rsidRDefault="00DC693C" w:rsidP="00DC693C">
      <w:pPr>
        <w:pStyle w:val="BodyText"/>
      </w:pPr>
      <w:r>
        <w:t>The cycle life (endurance) is the ability of the battery to withstand repeated charging and discharging.</w:t>
      </w:r>
    </w:p>
    <w:p w14:paraId="33BC84E0" w14:textId="77777777" w:rsidR="00DC693C" w:rsidRDefault="00DC693C" w:rsidP="00DC693C">
      <w:pPr>
        <w:pStyle w:val="BodyText"/>
      </w:pPr>
      <w:r>
        <w:t>The cycle life is normally given for cycles with a fixed depth of discharge (DOD) and with the battery fully charged in each cycle.  Batteries are normally characteri</w:t>
      </w:r>
      <w:ins w:id="1153" w:author="Peter" w:date="2017-03-23T11:08:00Z">
        <w:r w:rsidR="00607D3B">
          <w:t>s</w:t>
        </w:r>
      </w:ins>
      <w:del w:id="1154" w:author="Peter" w:date="2017-03-23T11:08:00Z">
        <w:r w:rsidDel="00607D3B">
          <w:delText>z</w:delText>
        </w:r>
      </w:del>
      <w:r>
        <w:t>ed by the number of cycles that can be achieved before the capacity has declined to the value specified in the relevant standards (e.g. 80 % of the rated capacity).</w:t>
      </w:r>
    </w:p>
    <w:p w14:paraId="62424164" w14:textId="77777777" w:rsidR="00DC693C" w:rsidRDefault="00DC693C" w:rsidP="00DC693C">
      <w:pPr>
        <w:pStyle w:val="BodyText"/>
        <w:rPr>
          <w:ins w:id="1155" w:author="Michael Hadley" w:date="2016-07-13T14:01:00Z"/>
        </w:rPr>
      </w:pPr>
      <w:r>
        <w:t xml:space="preserve">In photovoltaic applications the battery will be exposed to a large number of shallow cycles but at a varying state of charge.  The batteries should therefore comply with the requirements of the test described in IEC 61427, which is a simulation of the PV system operation.  The manufacturer should specify the number of cycles the batteries can achieve before the capacity has declined </w:t>
      </w:r>
      <w:ins w:id="1156" w:author="Peter" w:date="2017-03-23T11:10:00Z">
        <w:r w:rsidR="00607D3B">
          <w:t>to the value specified in the relevant standards (e.g. 80 % of the rated capacity).</w:t>
        </w:r>
      </w:ins>
      <w:del w:id="1157" w:author="Peter" w:date="2017-03-23T11:10:00Z">
        <w:r w:rsidDel="00607D3B">
          <w:delText>to 80 % of the rated capacity</w:delText>
        </w:r>
      </w:del>
      <w:r>
        <w:t>.</w:t>
      </w:r>
    </w:p>
    <w:p w14:paraId="22D38620" w14:textId="77777777" w:rsidR="0073509D" w:rsidRDefault="0073509D" w:rsidP="00981D6B">
      <w:pPr>
        <w:pStyle w:val="Heading2"/>
        <w:rPr>
          <w:ins w:id="1158" w:author="Michael Hadley" w:date="2016-07-13T14:01:00Z"/>
        </w:rPr>
      </w:pPr>
      <w:bookmarkStart w:id="1159" w:name="_Toc478637275"/>
      <w:ins w:id="1160" w:author="Michael Hadley" w:date="2016-07-13T14:01:00Z">
        <w:r>
          <w:t>Design Life</w:t>
        </w:r>
        <w:bookmarkEnd w:id="1159"/>
      </w:ins>
    </w:p>
    <w:p w14:paraId="27CD4993" w14:textId="77777777" w:rsidR="0073509D" w:rsidRPr="0073509D" w:rsidRDefault="0073509D" w:rsidP="0073509D">
      <w:pPr>
        <w:pStyle w:val="Heading2separationline"/>
        <w:rPr>
          <w:ins w:id="1161" w:author="Michael Hadley" w:date="2016-07-13T14:01:00Z"/>
        </w:rPr>
      </w:pPr>
    </w:p>
    <w:p w14:paraId="098C5EFA" w14:textId="77777777" w:rsidR="0073509D" w:rsidRDefault="00607D3B" w:rsidP="00DC693C">
      <w:pPr>
        <w:pStyle w:val="BodyText"/>
      </w:pPr>
      <w:ins w:id="1162" w:author="Peter" w:date="2017-03-23T11:12:00Z">
        <w:r w:rsidRPr="00607D3B">
          <w:rPr>
            <w:rPrChange w:id="1163" w:author="Peter" w:date="2017-03-23T11:13:00Z">
              <w:rPr>
                <w:highlight w:val="yellow"/>
              </w:rPr>
            </w:rPrChange>
          </w:rPr>
          <w:t xml:space="preserve">The design life is often supplied by the manufacturer and should be suitable for the application and </w:t>
        </w:r>
      </w:ins>
      <w:ins w:id="1164" w:author="Peter" w:date="2017-03-23T11:14:00Z">
        <w:r w:rsidR="002E3197" w:rsidRPr="00607D3B">
          <w:t>accessibility</w:t>
        </w:r>
      </w:ins>
      <w:ins w:id="1165" w:author="Peter" w:date="2017-03-23T11:12:00Z">
        <w:r w:rsidRPr="00607D3B">
          <w:rPr>
            <w:rPrChange w:id="1166" w:author="Peter" w:date="2017-03-23T11:13:00Z">
              <w:rPr>
                <w:highlight w:val="yellow"/>
              </w:rPr>
            </w:rPrChange>
          </w:rPr>
          <w:t xml:space="preserve"> of the site. </w:t>
        </w:r>
      </w:ins>
      <w:ins w:id="1167" w:author="Peter" w:date="2017-03-23T11:14:00Z">
        <w:r w:rsidR="002E3197">
          <w:t xml:space="preserve">This is often </w:t>
        </w:r>
      </w:ins>
      <w:ins w:id="1168" w:author="Peter" w:date="2017-03-23T11:19:00Z">
        <w:r w:rsidR="002E3197">
          <w:t>a limiting</w:t>
        </w:r>
      </w:ins>
      <w:ins w:id="1169" w:author="Peter" w:date="2017-03-23T11:14:00Z">
        <w:r w:rsidR="002E3197">
          <w:t xml:space="preserve"> factor when operated </w:t>
        </w:r>
      </w:ins>
      <w:ins w:id="1170" w:author="Peter" w:date="2017-03-23T11:19:00Z">
        <w:r w:rsidR="002E3197">
          <w:t>from a utility supply</w:t>
        </w:r>
      </w:ins>
      <w:ins w:id="1171" w:author="Peter" w:date="2017-03-23T11:14:00Z">
        <w:r w:rsidR="002E3197">
          <w:t>.</w:t>
        </w:r>
      </w:ins>
      <w:ins w:id="1172" w:author="Peter" w:date="2017-03-23T11:21:00Z">
        <w:r w:rsidR="002E3197">
          <w:t xml:space="preserve"> The design life of the battery should be considered in the context of the </w:t>
        </w:r>
      </w:ins>
      <w:ins w:id="1173" w:author="Peter" w:date="2017-03-23T11:22:00Z">
        <w:r w:rsidR="002E3197">
          <w:t xml:space="preserve">overall </w:t>
        </w:r>
      </w:ins>
      <w:ins w:id="1174" w:author="Peter" w:date="2017-03-23T11:21:00Z">
        <w:r w:rsidR="002E3197">
          <w:t>system design life</w:t>
        </w:r>
      </w:ins>
      <w:ins w:id="1175" w:author="Michael Hadley" w:date="2016-07-13T14:01:00Z">
        <w:del w:id="1176" w:author="Peter" w:date="2017-03-23T11:12:00Z">
          <w:r w:rsidR="0073509D" w:rsidRPr="00607D3B" w:rsidDel="00607D3B">
            <w:rPr>
              <w:rPrChange w:id="1177" w:author="Peter" w:date="2017-03-23T11:13:00Z">
                <w:rPr>
                  <w:highlight w:val="yellow"/>
                </w:rPr>
              </w:rPrChange>
            </w:rPr>
            <w:delText>Content required.</w:delText>
          </w:r>
        </w:del>
      </w:ins>
    </w:p>
    <w:p w14:paraId="692456BD" w14:textId="77777777" w:rsidR="00233793" w:rsidRDefault="00233793" w:rsidP="00981D6B">
      <w:pPr>
        <w:pStyle w:val="Heading2"/>
        <w:rPr>
          <w:ins w:id="1178" w:author="Peter" w:date="2017-03-23T11:29:00Z"/>
        </w:rPr>
      </w:pPr>
      <w:bookmarkStart w:id="1179" w:name="_Toc478637276"/>
      <w:bookmarkStart w:id="1180" w:name="_Toc450571092"/>
      <w:ins w:id="1181" w:author="Peter" w:date="2017-03-23T11:29:00Z">
        <w:r>
          <w:t>Charging Parameters</w:t>
        </w:r>
        <w:bookmarkEnd w:id="1179"/>
      </w:ins>
    </w:p>
    <w:p w14:paraId="32207A29" w14:textId="77777777" w:rsidR="00DC693C" w:rsidDel="00233793" w:rsidRDefault="00DC693C" w:rsidP="00DC693C">
      <w:pPr>
        <w:pStyle w:val="Heading2"/>
        <w:rPr>
          <w:del w:id="1182" w:author="Peter" w:date="2017-03-23T11:29:00Z"/>
        </w:rPr>
      </w:pPr>
      <w:del w:id="1183" w:author="Peter" w:date="2017-03-23T11:29:00Z">
        <w:r w:rsidDel="00233793">
          <w:delText>Charge control</w:delText>
        </w:r>
        <w:bookmarkEnd w:id="1180"/>
      </w:del>
    </w:p>
    <w:p w14:paraId="22FB4725" w14:textId="77777777" w:rsidR="00DC693C" w:rsidRPr="00697B74" w:rsidRDefault="00DC693C" w:rsidP="00DC693C">
      <w:pPr>
        <w:pStyle w:val="Heading2separationline"/>
      </w:pPr>
    </w:p>
    <w:p w14:paraId="1CE51E86" w14:textId="77777777" w:rsidR="00DC693C" w:rsidDel="00233793" w:rsidRDefault="00DC693C" w:rsidP="00DC693C">
      <w:pPr>
        <w:pStyle w:val="BodyText"/>
        <w:rPr>
          <w:del w:id="1184" w:author="Peter" w:date="2017-03-23T11:27:00Z"/>
        </w:rPr>
      </w:pPr>
      <w:r>
        <w:lastRenderedPageBreak/>
        <w:t xml:space="preserve">To maintain optimum performance of a battery it is essential that its charge is properly controlled.  </w:t>
      </w:r>
      <w:ins w:id="1185" w:author="Peter" w:date="2017-03-23T11:23:00Z">
        <w:r w:rsidR="002E3197">
          <w:t>The method of controlling is specif</w:t>
        </w:r>
      </w:ins>
      <w:ins w:id="1186" w:author="Peter" w:date="2017-03-23T11:25:00Z">
        <w:r w:rsidR="00233793">
          <w:t>i</w:t>
        </w:r>
      </w:ins>
      <w:ins w:id="1187" w:author="Peter" w:date="2017-03-23T11:23:00Z">
        <w:r w:rsidR="002E3197">
          <w:t xml:space="preserve">c to the battery type and this </w:t>
        </w:r>
      </w:ins>
      <w:ins w:id="1188" w:author="Peter" w:date="2017-03-23T11:24:00Z">
        <w:r w:rsidR="00233793">
          <w:t xml:space="preserve">information </w:t>
        </w:r>
      </w:ins>
      <w:ins w:id="1189" w:author="Peter" w:date="2017-03-23T11:23:00Z">
        <w:r w:rsidR="002E3197">
          <w:t>is usually provided by the manufacturer.</w:t>
        </w:r>
      </w:ins>
      <w:ins w:id="1190" w:author="Peter" w:date="2017-03-23T11:24:00Z">
        <w:r w:rsidR="00233793">
          <w:t xml:space="preserve"> Failure to follow this </w:t>
        </w:r>
      </w:ins>
      <w:ins w:id="1191" w:author="Peter" w:date="2017-03-23T11:28:00Z">
        <w:r w:rsidR="00233793">
          <w:t xml:space="preserve">will shorten the life and </w:t>
        </w:r>
      </w:ins>
      <w:ins w:id="1192" w:author="Peter" w:date="2017-03-23T11:24:00Z">
        <w:r w:rsidR="00233793">
          <w:t>could prove hazardous.</w:t>
        </w:r>
      </w:ins>
      <w:del w:id="1193" w:author="Peter" w:date="2017-03-23T11:25:00Z">
        <w:r w:rsidDel="00233793">
          <w:delText>Ideally the charge current should be limited at the start of the charge cycle to ensure that gassing does not occur due to excessive applied cell voltage; while the recharge capacity is being restored the charge current should be limited to maintain the cell voltage to that, or just below that required for gassing; once the full discharge current has been restored a finish charge at constant current should be applied for a fixed time period.  Whilst these conditions may not be practically achieved in PV energy systems, there are certain conditions that need to be addressed in order to minimise maintenance and maintain battery life.  The parameters of the regulator should take into account the effects of the PV generator design, the load, the temperature and the recommended limiting values for the battery.  Wet lead-acid or nickel-cadmium batteries should have sufficient electrolyte to cover at least the period between planned service visits.</w:delText>
        </w:r>
      </w:del>
    </w:p>
    <w:p w14:paraId="1CD0CA7B" w14:textId="77777777" w:rsidR="00DC693C" w:rsidRDefault="00233793" w:rsidP="00DC693C">
      <w:pPr>
        <w:pStyle w:val="BodyText"/>
      </w:pPr>
      <w:ins w:id="1194" w:author="Peter" w:date="2017-03-23T11:27:00Z">
        <w:r>
          <w:t xml:space="preserve"> </w:t>
        </w:r>
      </w:ins>
      <w:r w:rsidR="00DC693C">
        <w:t>Excessive overcharge does not increase the energy stored in the battery</w:t>
      </w:r>
      <w:ins w:id="1195" w:author="Peter" w:date="2017-03-23T11:27:00Z">
        <w:r>
          <w:t xml:space="preserve"> and should be avoided as it can result in damage to the battery</w:t>
        </w:r>
      </w:ins>
      <w:r w:rsidR="00DC693C">
        <w:t xml:space="preserve">.  </w:t>
      </w:r>
      <w:del w:id="1196" w:author="Peter" w:date="2017-03-23T11:27:00Z">
        <w:r w:rsidR="00DC693C" w:rsidDel="00233793">
          <w:delText>Instead, over-charge affects the service interval due to water consumption in wet lead acid batteries as a result of gassing.  To minimise this effect the charge / regulation voltage should be compensated for changes in battery temperature since this has a direct affect on the gassing voltage threshold.  Contrary to this, stratification can occur in wet lead acid batteries, particularly in PV systems where insolation is often insufficient to provide regular gassing during normal operation.  Stratification is where the electrolyte settles with the denser electrolyte layers near the bottom of the plates, which results in reduced battery capacity.  This can be overcome by the mixing that occurs during gassing of the battery.  Consequently, the charge / regulation process should be designed to purposefully promote gassing at regular intervals.  This can be achieved by raising the charge control voltage for a period, resetting it once the voltage has been attained and gassing has occurred.  This is commonly called the boost period.  Boost charging valve regulated lead acid batteries may result in the electrolyte drying out resulting in the loss of capacity or overheating and therefore if attempted should be carefully controlled to achieve optimum lifetime.</w:delText>
        </w:r>
      </w:del>
    </w:p>
    <w:p w14:paraId="10F49552" w14:textId="77777777" w:rsidR="00DC693C" w:rsidDel="00233793" w:rsidRDefault="00DC693C" w:rsidP="00DC693C">
      <w:pPr>
        <w:pStyle w:val="Heading2"/>
        <w:rPr>
          <w:del w:id="1197" w:author="Peter" w:date="2017-03-23T11:29:00Z"/>
        </w:rPr>
      </w:pPr>
      <w:bookmarkStart w:id="1198" w:name="_Toc450571093"/>
      <w:del w:id="1199" w:author="Peter" w:date="2017-03-23T11:29:00Z">
        <w:r w:rsidDel="00233793">
          <w:delText>Charging Parameters</w:delText>
        </w:r>
        <w:bookmarkEnd w:id="1198"/>
      </w:del>
    </w:p>
    <w:p w14:paraId="12112CF4" w14:textId="77777777" w:rsidR="00DC693C" w:rsidRPr="00697B74" w:rsidRDefault="00DC693C" w:rsidP="00DC693C">
      <w:pPr>
        <w:pStyle w:val="Heading2separationline"/>
      </w:pPr>
    </w:p>
    <w:p w14:paraId="37F64F07" w14:textId="77777777" w:rsidR="00DC693C" w:rsidRDefault="00DC693C" w:rsidP="00DC693C">
      <w:pPr>
        <w:pStyle w:val="BodyText"/>
      </w:pPr>
      <w:r>
        <w:t>For long battery life, the maximum charge voltage should be set to ensure the battery is fully charged for a significant period of time.  This adjustment represents a delicate balance between excessive water consumption and the battery never becoming fully charged.</w:t>
      </w:r>
    </w:p>
    <w:p w14:paraId="7F4296D5" w14:textId="77777777" w:rsidR="00DC693C" w:rsidRDefault="00233793" w:rsidP="00DC693C">
      <w:pPr>
        <w:pStyle w:val="BodyText"/>
      </w:pPr>
      <w:ins w:id="1200" w:author="Peter" w:date="2017-03-23T11:30:00Z">
        <w:r>
          <w:t xml:space="preserve">Lead acid </w:t>
        </w:r>
      </w:ins>
      <w:del w:id="1201" w:author="Peter" w:date="2017-03-23T11:30:00Z">
        <w:r w:rsidR="00DC693C" w:rsidDel="00233793">
          <w:delText xml:space="preserve">The </w:delText>
        </w:r>
      </w:del>
      <w:r w:rsidR="00DC693C">
        <w:t>batteries should be pre-formed (charge cycled approximately three times) prior to installation for maximum battery capacity and life in accordance with the manufacturers recommendations.</w:t>
      </w:r>
    </w:p>
    <w:p w14:paraId="38A15AAC" w14:textId="77777777" w:rsidR="00DC693C" w:rsidDel="00233793" w:rsidRDefault="00DC693C" w:rsidP="00DC693C">
      <w:pPr>
        <w:pStyle w:val="BodyText"/>
        <w:rPr>
          <w:del w:id="1202" w:author="Peter" w:date="2017-03-23T11:30:00Z"/>
        </w:rPr>
      </w:pPr>
      <w:del w:id="1203" w:author="Peter" w:date="2017-03-23T11:30:00Z">
        <w:r w:rsidDel="00233793">
          <w:delText>For a vented battery, some water consumption, apart from evaporation, between the specified topping up levels over a year's operation can be considered normal.</w:delText>
        </w:r>
      </w:del>
    </w:p>
    <w:p w14:paraId="2120448A" w14:textId="77777777" w:rsidR="00DC693C" w:rsidDel="00233793" w:rsidRDefault="00DC693C" w:rsidP="00DC693C">
      <w:pPr>
        <w:pStyle w:val="BodyText"/>
        <w:rPr>
          <w:del w:id="1204" w:author="Peter" w:date="2017-03-23T11:31:00Z"/>
        </w:rPr>
      </w:pPr>
      <w:del w:id="1205" w:author="Peter" w:date="2017-03-23T11:31:00Z">
        <w:r w:rsidDel="00233793">
          <w:delText>For a 'sealed' battery overcharging can mean a loss of capacity.  Battery manufacturers’ recommendations should be accurately followed on this point.  Use solar regulators without equalization charge function to prevent overcharging the sealed batteries.</w:delText>
        </w:r>
      </w:del>
    </w:p>
    <w:p w14:paraId="6DF2239E" w14:textId="77777777" w:rsidR="00DC693C" w:rsidDel="00233793" w:rsidRDefault="00DC693C" w:rsidP="00DC693C">
      <w:pPr>
        <w:pStyle w:val="BodyText"/>
        <w:rPr>
          <w:del w:id="1206" w:author="Peter" w:date="2017-03-23T11:31:00Z"/>
        </w:rPr>
      </w:pPr>
      <w:del w:id="1207" w:author="Peter" w:date="2017-03-23T11:31:00Z">
        <w:r w:rsidDel="00233793">
          <w:delText>Maximum power tracking where the electronic regulator automatically maximises the charge for any level of insolation can be a useful feature.</w:delText>
        </w:r>
      </w:del>
    </w:p>
    <w:p w14:paraId="7D4D5B28" w14:textId="77777777" w:rsidR="00DC693C" w:rsidDel="00233793" w:rsidRDefault="00DC693C" w:rsidP="00DC693C">
      <w:pPr>
        <w:pStyle w:val="BodyText"/>
        <w:rPr>
          <w:del w:id="1208" w:author="Peter" w:date="2017-03-23T11:31:00Z"/>
        </w:rPr>
      </w:pPr>
      <w:del w:id="1209" w:author="Peter" w:date="2017-03-23T11:31:00Z">
        <w:r w:rsidDel="00233793">
          <w:delText>As many charge regulators are based on the measurement of battery voltage it is very important that the voltage measured by the regulator is not concerned with a voltage drop (loss) due to conductor size or poor connections (locking, corrosion).  Some charge regulators, especially for larger solar systems, are provided with separate terminals for battery voltage sensing, and require that separate cable cores be run to the battery for this purpose.</w:delText>
        </w:r>
      </w:del>
    </w:p>
    <w:p w14:paraId="1BAF09FD" w14:textId="77777777" w:rsidR="00DC693C" w:rsidRDefault="00DC693C" w:rsidP="00DC693C">
      <w:pPr>
        <w:pStyle w:val="BodyText"/>
      </w:pPr>
      <w:r>
        <w:t xml:space="preserve">The charge control regime should take into account the battery temperature, particularly in high and low temperature applications.  </w:t>
      </w:r>
      <w:del w:id="1210" w:author="Peter" w:date="2017-03-23T11:32:00Z">
        <w:r w:rsidDel="00233793">
          <w:delText xml:space="preserve">The voltage level cut-off is generally defined for 25˚C.  For instance, it should be reduced by a few mV every time the temperature increases by 1˚C.  </w:delText>
        </w:r>
      </w:del>
      <w:r>
        <w:t xml:space="preserve">Users should refer to battery manufacturer specifications for </w:t>
      </w:r>
      <w:ins w:id="1211" w:author="Peter" w:date="2017-03-23T11:33:00Z">
        <w:r w:rsidR="00233793">
          <w:t>guidance</w:t>
        </w:r>
      </w:ins>
      <w:del w:id="1212" w:author="Peter" w:date="2017-03-23T11:33:00Z">
        <w:r w:rsidDel="00233793">
          <w:delText>the exact value</w:delText>
        </w:r>
      </w:del>
      <w:r>
        <w:t>.</w:t>
      </w:r>
    </w:p>
    <w:p w14:paraId="251EFD83" w14:textId="77777777" w:rsidR="00DC693C" w:rsidDel="00233793" w:rsidRDefault="00DC693C">
      <w:pPr>
        <w:pStyle w:val="Heading2"/>
        <w:rPr>
          <w:del w:id="1213" w:author="Peter" w:date="2017-03-23T11:33:00Z"/>
        </w:rPr>
        <w:pPrChange w:id="1214" w:author="Peter Dobson" w:date="2017-03-23T14:45:00Z">
          <w:pPr>
            <w:pStyle w:val="BodyText"/>
          </w:pPr>
        </w:pPrChange>
      </w:pPr>
      <w:del w:id="1215" w:author="Peter" w:date="2017-03-23T11:33:00Z">
        <w:r w:rsidDel="00233793">
          <w:lastRenderedPageBreak/>
          <w:delText>NiCd batteries require voltage control during charging adjusted for ambient temperature if low water consumption is wanted.</w:delText>
        </w:r>
        <w:bookmarkStart w:id="1216" w:name="_Toc478637277"/>
        <w:bookmarkEnd w:id="1216"/>
      </w:del>
    </w:p>
    <w:p w14:paraId="30F052D2" w14:textId="77777777" w:rsidR="00DC693C" w:rsidDel="00233793" w:rsidRDefault="00DC693C">
      <w:pPr>
        <w:pStyle w:val="Heading2"/>
        <w:rPr>
          <w:del w:id="1217" w:author="Peter" w:date="2017-03-23T11:33:00Z"/>
        </w:rPr>
        <w:pPrChange w:id="1218" w:author="Peter Dobson" w:date="2017-03-23T14:45:00Z">
          <w:pPr>
            <w:pStyle w:val="BodyText"/>
          </w:pPr>
        </w:pPrChange>
      </w:pPr>
      <w:del w:id="1219" w:author="Peter" w:date="2017-03-23T11:33:00Z">
        <w:r w:rsidDel="00233793">
          <w:delText>Nickel Metal Hydride NiMH batteries require voltage control using series regulators.</w:delText>
        </w:r>
        <w:bookmarkStart w:id="1220" w:name="_Toc478637278"/>
        <w:bookmarkEnd w:id="1220"/>
      </w:del>
    </w:p>
    <w:p w14:paraId="0EA62007" w14:textId="77777777" w:rsidR="00DC693C" w:rsidDel="00233793" w:rsidRDefault="00DC693C">
      <w:pPr>
        <w:pStyle w:val="Heading2"/>
        <w:rPr>
          <w:del w:id="1221" w:author="Peter" w:date="2017-03-23T11:33:00Z"/>
        </w:rPr>
        <w:pPrChange w:id="1222" w:author="Peter Dobson" w:date="2017-03-23T14:45:00Z">
          <w:pPr>
            <w:pStyle w:val="BodyText"/>
          </w:pPr>
        </w:pPrChange>
      </w:pPr>
      <w:del w:id="1223" w:author="Peter" w:date="2017-03-23T11:33:00Z">
        <w:r w:rsidDel="00233793">
          <w:delText>Lithium Ion and Lithium Polymer batteries require special built-in complex charging control regulator.</w:delText>
        </w:r>
        <w:bookmarkStart w:id="1224" w:name="_Toc478637279"/>
        <w:bookmarkEnd w:id="1224"/>
      </w:del>
    </w:p>
    <w:p w14:paraId="162768F0" w14:textId="77777777" w:rsidR="00DC693C" w:rsidDel="008B4F93" w:rsidRDefault="00DC693C">
      <w:pPr>
        <w:pStyle w:val="Heading2"/>
        <w:rPr>
          <w:del w:id="1225" w:author="Peter" w:date="2017-03-23T11:34:00Z"/>
        </w:rPr>
        <w:pPrChange w:id="1226" w:author="Peter Dobson" w:date="2017-03-23T14:45:00Z">
          <w:pPr>
            <w:pStyle w:val="BodyText"/>
          </w:pPr>
        </w:pPrChange>
      </w:pPr>
      <w:del w:id="1227" w:author="Peter" w:date="2017-03-23T11:34:00Z">
        <w:r w:rsidDel="008B4F93">
          <w:delText>For large PV generators (e.g. greater than 1000 Wp), charge controllers with the following features may help to increase efficiency of the charge to the battery:</w:delText>
        </w:r>
        <w:bookmarkStart w:id="1228" w:name="_Toc478637280"/>
        <w:bookmarkEnd w:id="1228"/>
      </w:del>
    </w:p>
    <w:p w14:paraId="00F1821A" w14:textId="77777777" w:rsidR="00DC693C" w:rsidDel="008B4F93" w:rsidRDefault="00DC693C">
      <w:pPr>
        <w:pStyle w:val="Heading2"/>
        <w:rPr>
          <w:del w:id="1229" w:author="Peter" w:date="2017-03-23T11:34:00Z"/>
        </w:rPr>
        <w:pPrChange w:id="1230" w:author="Peter Dobson" w:date="2017-03-23T14:45:00Z">
          <w:pPr>
            <w:pStyle w:val="Bullet1"/>
          </w:pPr>
        </w:pPrChange>
      </w:pPr>
      <w:del w:id="1231" w:author="Peter" w:date="2017-03-23T11:34:00Z">
        <w:r w:rsidDel="008B4F93">
          <w:delText>automatic facility to allow for a cell-equalising charge following deep discharge of the battery;</w:delText>
        </w:r>
        <w:bookmarkStart w:id="1232" w:name="_Toc478637281"/>
        <w:bookmarkEnd w:id="1232"/>
      </w:del>
    </w:p>
    <w:p w14:paraId="4C18DACA" w14:textId="77777777" w:rsidR="00DC693C" w:rsidDel="008B4F93" w:rsidRDefault="00DC693C">
      <w:pPr>
        <w:pStyle w:val="Heading2"/>
        <w:rPr>
          <w:del w:id="1233" w:author="Peter" w:date="2017-03-23T11:34:00Z"/>
        </w:rPr>
        <w:pPrChange w:id="1234" w:author="Peter Dobson" w:date="2017-03-23T14:45:00Z">
          <w:pPr>
            <w:pStyle w:val="Bullet1"/>
          </w:pPr>
        </w:pPrChange>
      </w:pPr>
      <w:del w:id="1235" w:author="Peter" w:date="2017-03-23T11:34:00Z">
        <w:r w:rsidDel="008B4F93">
          <w:delText>state of charge indicator connected into the monitoring system;</w:delText>
        </w:r>
        <w:bookmarkStart w:id="1236" w:name="_Toc478637282"/>
        <w:bookmarkEnd w:id="1236"/>
      </w:del>
    </w:p>
    <w:p w14:paraId="708E4BD3" w14:textId="77777777" w:rsidR="00DC693C" w:rsidDel="008B4F93" w:rsidRDefault="00DC693C">
      <w:pPr>
        <w:pStyle w:val="Heading2"/>
        <w:rPr>
          <w:del w:id="1237" w:author="Peter" w:date="2017-03-23T11:34:00Z"/>
        </w:rPr>
        <w:pPrChange w:id="1238" w:author="Peter Dobson" w:date="2017-03-23T14:45:00Z">
          <w:pPr>
            <w:pStyle w:val="Bullet1"/>
          </w:pPr>
        </w:pPrChange>
      </w:pPr>
      <w:del w:id="1239" w:author="Peter" w:date="2017-03-23T11:34:00Z">
        <w:r w:rsidDel="008B4F93">
          <w:delText>Ah or Watt-hour counter;</w:delText>
        </w:r>
        <w:bookmarkStart w:id="1240" w:name="_Toc478637283"/>
        <w:bookmarkEnd w:id="1240"/>
      </w:del>
    </w:p>
    <w:p w14:paraId="1DFFDE28" w14:textId="77777777" w:rsidR="00DC693C" w:rsidDel="008B4F93" w:rsidRDefault="00DC693C">
      <w:pPr>
        <w:pStyle w:val="Heading2"/>
        <w:rPr>
          <w:del w:id="1241" w:author="Peter" w:date="2017-03-23T11:34:00Z"/>
        </w:rPr>
        <w:pPrChange w:id="1242" w:author="Peter Dobson" w:date="2017-03-23T14:45:00Z">
          <w:pPr>
            <w:pStyle w:val="Bullet1"/>
          </w:pPr>
        </w:pPrChange>
      </w:pPr>
      <w:del w:id="1243" w:author="Peter" w:date="2017-03-23T11:34:00Z">
        <w:r w:rsidDel="008B4F93">
          <w:delText>remote monitoring of charging parameters (end-of-charge voltage level, etc.);</w:delText>
        </w:r>
        <w:bookmarkStart w:id="1244" w:name="_Toc478637284"/>
        <w:bookmarkEnd w:id="1244"/>
      </w:del>
    </w:p>
    <w:p w14:paraId="7BFA6BC9" w14:textId="77777777" w:rsidR="00DC693C" w:rsidDel="008B4F93" w:rsidRDefault="00DC693C">
      <w:pPr>
        <w:pStyle w:val="Heading2"/>
        <w:rPr>
          <w:del w:id="1245" w:author="Peter" w:date="2017-03-23T11:34:00Z"/>
        </w:rPr>
        <w:pPrChange w:id="1246" w:author="Peter Dobson" w:date="2017-03-23T14:45:00Z">
          <w:pPr>
            <w:pStyle w:val="Bullet1"/>
          </w:pPr>
        </w:pPrChange>
      </w:pPr>
      <w:del w:id="1247" w:author="Peter" w:date="2017-03-23T11:34:00Z">
        <w:r w:rsidDel="008B4F93">
          <w:delText>the effects of stratification over a long period of time should be considered.</w:delText>
        </w:r>
        <w:bookmarkStart w:id="1248" w:name="_Toc478637285"/>
        <w:bookmarkEnd w:id="1248"/>
      </w:del>
    </w:p>
    <w:p w14:paraId="5105F441" w14:textId="77777777" w:rsidR="00DC693C" w:rsidRDefault="00DC693C" w:rsidP="00981D6B">
      <w:pPr>
        <w:pStyle w:val="Heading2"/>
      </w:pPr>
      <w:bookmarkStart w:id="1249" w:name="_Toc450571094"/>
      <w:del w:id="1250" w:author="Peter" w:date="2017-03-23T11:34:00Z">
        <w:r w:rsidDel="008B4F93">
          <w:delText xml:space="preserve">Remote </w:delText>
        </w:r>
      </w:del>
      <w:bookmarkStart w:id="1251" w:name="_Toc478637286"/>
      <w:r>
        <w:t>Monitoring of Battery Condition</w:t>
      </w:r>
      <w:bookmarkEnd w:id="1249"/>
      <w:bookmarkEnd w:id="1251"/>
    </w:p>
    <w:p w14:paraId="6C7853BA" w14:textId="77777777" w:rsidR="00DC693C" w:rsidRPr="00697B74" w:rsidRDefault="00DC693C" w:rsidP="00DC693C">
      <w:pPr>
        <w:pStyle w:val="Heading2separationline"/>
      </w:pPr>
    </w:p>
    <w:p w14:paraId="5F30F8E9" w14:textId="77777777" w:rsidR="00DC693C" w:rsidRDefault="00DC693C" w:rsidP="00DC693C">
      <w:pPr>
        <w:pStyle w:val="BodyText"/>
      </w:pPr>
      <w:del w:id="1252" w:author="Peter" w:date="2017-03-23T11:35:00Z">
        <w:r w:rsidDel="008B4F93">
          <w:delText xml:space="preserve">Primarily, for large PV installations with significant investment costs, as might be found at lighthouses or major beacons or at installations in high latitudes in both northern and southern hemispheres, remote </w:delText>
        </w:r>
      </w:del>
      <w:ins w:id="1253" w:author="Peter" w:date="2017-03-23T11:35:00Z">
        <w:r w:rsidR="008B4F93">
          <w:t>M</w:t>
        </w:r>
      </w:ins>
      <w:del w:id="1254" w:author="Peter" w:date="2017-03-23T11:35:00Z">
        <w:r w:rsidDel="008B4F93">
          <w:delText>m</w:delText>
        </w:r>
      </w:del>
      <w:r>
        <w:t>onitoring and control of the battery parameters can be cost-effective</w:t>
      </w:r>
      <w:ins w:id="1255" w:author="Peter" w:date="2017-03-23T11:42:00Z">
        <w:r w:rsidR="008B4F93">
          <w:t>, depending on risk</w:t>
        </w:r>
      </w:ins>
      <w:r>
        <w:t xml:space="preserve">. </w:t>
      </w:r>
      <w:ins w:id="1256" w:author="Peter" w:date="2017-03-23T11:35:00Z">
        <w:r w:rsidR="008B4F93">
          <w:t>This can be locally or remotely, dependant on location.</w:t>
        </w:r>
      </w:ins>
      <w:r>
        <w:t xml:space="preserve"> It allows battery condition to be</w:t>
      </w:r>
      <w:ins w:id="1257" w:author="Peter" w:date="2017-03-23T11:36:00Z">
        <w:r w:rsidR="008B4F93">
          <w:t xml:space="preserve"> </w:t>
        </w:r>
      </w:ins>
      <w:del w:id="1258" w:author="Peter" w:date="2017-03-23T11:36:00Z">
        <w:r w:rsidDel="008B4F93">
          <w:delText xml:space="preserve"> </w:delText>
        </w:r>
      </w:del>
      <w:r>
        <w:t>checked</w:t>
      </w:r>
      <w:del w:id="1259" w:author="Peter" w:date="2017-03-23T11:36:00Z">
        <w:r w:rsidDel="008B4F93">
          <w:delText xml:space="preserve"> remotely</w:delText>
        </w:r>
      </w:del>
      <w:r>
        <w:t xml:space="preserve">, and remedial action taken as necessary. </w:t>
      </w:r>
      <w:ins w:id="1260" w:author="Peter" w:date="2017-03-23T11:37:00Z">
        <w:r w:rsidR="008B4F93">
          <w:t xml:space="preserve">monitoring </w:t>
        </w:r>
      </w:ins>
      <w:ins w:id="1261" w:author="Peter" w:date="2017-03-23T11:39:00Z">
        <w:r w:rsidR="008B4F93">
          <w:t>will</w:t>
        </w:r>
      </w:ins>
      <w:ins w:id="1262" w:author="Peter" w:date="2017-03-23T11:37:00Z">
        <w:r w:rsidR="008B4F93">
          <w:t xml:space="preserve"> allow for the prediction of possible battery issues allow</w:t>
        </w:r>
      </w:ins>
      <w:ins w:id="1263" w:author="Peter" w:date="2017-03-23T11:39:00Z">
        <w:r w:rsidR="008B4F93">
          <w:t>ing</w:t>
        </w:r>
      </w:ins>
      <w:ins w:id="1264" w:author="Peter" w:date="2017-03-23T11:37:00Z">
        <w:r w:rsidR="008B4F93">
          <w:t xml:space="preserve"> action to be taken before these issues result in a failure.</w:t>
        </w:r>
      </w:ins>
      <w:r>
        <w:t xml:space="preserve"> </w:t>
      </w:r>
      <w:ins w:id="1265" w:author="Peter" w:date="2017-03-23T11:42:00Z">
        <w:r w:rsidR="008B4F93">
          <w:t>Some</w:t>
        </w:r>
      </w:ins>
      <w:ins w:id="1266" w:author="Peter" w:date="2017-03-23T11:40:00Z">
        <w:r w:rsidR="008B4F93">
          <w:t xml:space="preserve"> details on monitoring</w:t>
        </w:r>
      </w:ins>
      <w:ins w:id="1267" w:author="Peter" w:date="2017-03-23T11:42:00Z">
        <w:r w:rsidR="008B4F93">
          <w:t xml:space="preserve"> are</w:t>
        </w:r>
      </w:ins>
      <w:ins w:id="1268" w:author="Peter" w:date="2017-03-23T11:40:00Z">
        <w:r w:rsidR="008B4F93">
          <w:t xml:space="preserve"> </w:t>
        </w:r>
      </w:ins>
      <w:ins w:id="1269" w:author="Peter" w:date="2017-03-23T11:42:00Z">
        <w:r w:rsidR="008B4F93">
          <w:t>available in</w:t>
        </w:r>
      </w:ins>
      <w:ins w:id="1270" w:author="Peter" w:date="2017-03-23T11:40:00Z">
        <w:r w:rsidR="008B4F93">
          <w:t xml:space="preserve"> guideline 1008 – remote monitoring and control of aids to navigation.</w:t>
        </w:r>
      </w:ins>
      <w:del w:id="1271" w:author="Peter" w:date="2017-03-23T11:36:00Z">
        <w:r w:rsidDel="008B4F93">
          <w:delText>Sometimes the remedial action may be initiated remotely over the monitoring and control link.</w:delText>
        </w:r>
      </w:del>
    </w:p>
    <w:p w14:paraId="74C9E3AC" w14:textId="77777777" w:rsidR="00DC693C" w:rsidDel="008B4F93" w:rsidRDefault="00DC693C">
      <w:pPr>
        <w:pStyle w:val="Heading2"/>
        <w:rPr>
          <w:del w:id="1272" w:author="Peter" w:date="2017-03-23T11:37:00Z"/>
        </w:rPr>
        <w:pPrChange w:id="1273" w:author="Peter Dobson" w:date="2017-03-23T14:45:00Z">
          <w:pPr>
            <w:pStyle w:val="BodyText"/>
          </w:pPr>
        </w:pPrChange>
      </w:pPr>
      <w:del w:id="1274" w:author="Peter" w:date="2017-03-23T11:37:00Z">
        <w:r w:rsidDel="008B4F93">
          <w:lastRenderedPageBreak/>
          <w:delText>Some regulators are available with a data port output; this is useful for allowing easy connection to a remote monitoring system.  Such regulators can provide battery voltage and condition data via the data port.</w:delText>
        </w:r>
        <w:bookmarkStart w:id="1275" w:name="_Toc478637287"/>
        <w:bookmarkEnd w:id="1275"/>
      </w:del>
    </w:p>
    <w:p w14:paraId="0030464F" w14:textId="77777777" w:rsidR="00DC693C" w:rsidDel="008B4F93" w:rsidRDefault="001E74CC">
      <w:pPr>
        <w:pStyle w:val="Heading2"/>
        <w:rPr>
          <w:del w:id="1276" w:author="Peter" w:date="2017-03-23T11:44:00Z"/>
        </w:rPr>
      </w:pPr>
      <w:bookmarkStart w:id="1277" w:name="_Toc478637288"/>
      <w:bookmarkStart w:id="1278" w:name="_Toc450571095"/>
      <w:ins w:id="1279" w:author="Peter" w:date="2017-03-23T11:44:00Z">
        <w:r>
          <w:t>Self Discharge</w:t>
        </w:r>
      </w:ins>
      <w:bookmarkEnd w:id="1277"/>
      <w:del w:id="1280" w:author="Peter" w:date="2017-03-23T11:44:00Z">
        <w:r w:rsidR="00DC693C" w:rsidDel="008B4F93">
          <w:delText>Blocking Diodes</w:delText>
        </w:r>
        <w:bookmarkEnd w:id="1278"/>
      </w:del>
    </w:p>
    <w:p w14:paraId="5705EBE3" w14:textId="77777777" w:rsidR="00DC693C" w:rsidRPr="00697B74" w:rsidDel="008B4F93" w:rsidRDefault="00DC693C">
      <w:pPr>
        <w:pStyle w:val="Heading2"/>
        <w:rPr>
          <w:del w:id="1281" w:author="Peter" w:date="2017-03-23T11:44:00Z"/>
        </w:rPr>
        <w:pPrChange w:id="1282" w:author="Peter Dobson" w:date="2017-03-23T14:45:00Z">
          <w:pPr>
            <w:pStyle w:val="Heading2separationline"/>
          </w:pPr>
        </w:pPrChange>
      </w:pPr>
      <w:bookmarkStart w:id="1283" w:name="_Toc478637289"/>
      <w:bookmarkEnd w:id="1283"/>
    </w:p>
    <w:p w14:paraId="19373D3C" w14:textId="77777777" w:rsidR="00DC693C" w:rsidDel="008B4F93" w:rsidRDefault="00DC693C">
      <w:pPr>
        <w:pStyle w:val="Heading2"/>
        <w:rPr>
          <w:del w:id="1284" w:author="Peter" w:date="2017-03-23T11:44:00Z"/>
        </w:rPr>
        <w:pPrChange w:id="1285" w:author="Peter Dobson" w:date="2017-03-23T14:45:00Z">
          <w:pPr>
            <w:pStyle w:val="BodyText"/>
          </w:pPr>
        </w:pPrChange>
      </w:pPr>
      <w:del w:id="1286" w:author="Peter" w:date="2017-03-23T11:44:00Z">
        <w:r w:rsidDel="008B4F93">
          <w:delText>A blocking diode is used to prevent undesired discharge current from battery to module(s) or through a shunt regulator.</w:delText>
        </w:r>
        <w:bookmarkStart w:id="1287" w:name="_Toc478637290"/>
        <w:bookmarkEnd w:id="1287"/>
      </w:del>
    </w:p>
    <w:p w14:paraId="7734D985" w14:textId="77777777" w:rsidR="00DC693C" w:rsidDel="008B4F93" w:rsidRDefault="00DC693C">
      <w:pPr>
        <w:pStyle w:val="Heading2"/>
        <w:rPr>
          <w:del w:id="1288" w:author="Peter" w:date="2017-03-23T11:44:00Z"/>
        </w:rPr>
        <w:pPrChange w:id="1289" w:author="Peter Dobson" w:date="2017-03-23T14:45:00Z">
          <w:pPr>
            <w:pStyle w:val="BodyText"/>
          </w:pPr>
        </w:pPrChange>
      </w:pPr>
      <w:del w:id="1290" w:author="Peter" w:date="2017-03-23T11:44:00Z">
        <w:r w:rsidDel="008B4F93">
          <w:delText>The blocking diode should be of the low voltage loss type, such as a Schottky diode.  It is advisable to use one blocking diode per module because only one module would then be affected by a diode failure.</w:delText>
        </w:r>
        <w:bookmarkStart w:id="1291" w:name="_Toc478637291"/>
        <w:bookmarkEnd w:id="1291"/>
      </w:del>
    </w:p>
    <w:p w14:paraId="4189C265" w14:textId="77777777" w:rsidR="00DC693C" w:rsidDel="008B4F93" w:rsidRDefault="00DC693C">
      <w:pPr>
        <w:pStyle w:val="Heading2"/>
        <w:rPr>
          <w:del w:id="1292" w:author="Peter" w:date="2017-03-23T11:44:00Z"/>
        </w:rPr>
        <w:pPrChange w:id="1293" w:author="Peter Dobson" w:date="2017-03-23T14:45:00Z">
          <w:pPr>
            <w:pStyle w:val="BodyText"/>
          </w:pPr>
        </w:pPrChange>
      </w:pPr>
      <w:del w:id="1294" w:author="Peter" w:date="2017-03-23T11:44:00Z">
        <w:r w:rsidDel="008B4F93">
          <w:delText>The switching device in a series regulator can save the blocking diode and corresponding energy loss, but in the case of a failure of the switching device, the battery can partially discharge through the PV module.  With a shunt regulator, a blocking diode is essential.</w:delText>
        </w:r>
        <w:bookmarkStart w:id="1295" w:name="_Toc478637292"/>
        <w:bookmarkEnd w:id="1295"/>
      </w:del>
    </w:p>
    <w:p w14:paraId="5CF378ED" w14:textId="77777777" w:rsidR="00DC693C" w:rsidDel="008B4F93" w:rsidRDefault="00DC693C">
      <w:pPr>
        <w:pStyle w:val="Heading2"/>
        <w:rPr>
          <w:del w:id="1296" w:author="Peter" w:date="2017-03-23T11:44:00Z"/>
        </w:rPr>
        <w:pPrChange w:id="1297" w:author="Peter Dobson" w:date="2017-03-23T14:45:00Z">
          <w:pPr>
            <w:pStyle w:val="BodyText"/>
          </w:pPr>
        </w:pPrChange>
      </w:pPr>
      <w:del w:id="1298" w:author="Peter" w:date="2017-03-23T11:44:00Z">
        <w:r w:rsidDel="008B4F93">
          <w:delText>A blocking diode should have a minimum direct current value of three times the short circuit current of the module (array) on which it is installed.  The PIV (peak inverse voltage) should be greater than twice the system open circuit voltage.</w:delText>
        </w:r>
        <w:bookmarkStart w:id="1299" w:name="_Toc478637293"/>
        <w:bookmarkEnd w:id="1299"/>
      </w:del>
    </w:p>
    <w:p w14:paraId="03730CF2" w14:textId="77777777" w:rsidR="00DC693C" w:rsidDel="001E74CC" w:rsidRDefault="00DC693C">
      <w:pPr>
        <w:pStyle w:val="Heading2"/>
        <w:rPr>
          <w:del w:id="1300" w:author="Peter" w:date="2017-03-23T11:45:00Z"/>
        </w:rPr>
      </w:pPr>
      <w:bookmarkStart w:id="1301" w:name="_Toc450571096"/>
      <w:del w:id="1302" w:author="Peter" w:date="2017-03-23T11:45:00Z">
        <w:r w:rsidDel="001E74CC">
          <w:delText>Charge retention</w:delText>
        </w:r>
        <w:bookmarkStart w:id="1303" w:name="_Toc478637294"/>
        <w:bookmarkEnd w:id="1301"/>
        <w:bookmarkEnd w:id="1303"/>
      </w:del>
    </w:p>
    <w:p w14:paraId="6FC44227" w14:textId="77777777" w:rsidR="00DC693C" w:rsidRPr="00697B74" w:rsidRDefault="00DC693C">
      <w:pPr>
        <w:pStyle w:val="Heading2"/>
        <w:pPrChange w:id="1304" w:author="Peter Dobson" w:date="2017-03-23T14:45:00Z">
          <w:pPr>
            <w:pStyle w:val="Heading2separationline"/>
          </w:pPr>
        </w:pPrChange>
      </w:pPr>
      <w:bookmarkStart w:id="1305" w:name="_Toc478637295"/>
      <w:bookmarkEnd w:id="1305"/>
    </w:p>
    <w:p w14:paraId="572AD2BE" w14:textId="77777777" w:rsidR="00DC693C" w:rsidRDefault="001E74CC" w:rsidP="00DC693C">
      <w:pPr>
        <w:pStyle w:val="BodyText"/>
      </w:pPr>
      <w:ins w:id="1306" w:author="Peter" w:date="2017-03-23T11:45:00Z">
        <w:r>
          <w:t>Self discharge</w:t>
        </w:r>
      </w:ins>
      <w:del w:id="1307" w:author="Peter" w:date="2017-03-23T11:45:00Z">
        <w:r w:rsidR="00DC693C" w:rsidDel="001E74CC">
          <w:delText>Charge retention</w:delText>
        </w:r>
      </w:del>
      <w:r w:rsidR="00DC693C">
        <w:t xml:space="preserve"> </w:t>
      </w:r>
      <w:ins w:id="1308" w:author="Peter" w:date="2017-03-23T11:50:00Z">
        <w:r>
          <w:t xml:space="preserve">of a battery used in </w:t>
        </w:r>
      </w:ins>
      <w:del w:id="1309" w:author="Peter" w:date="2017-03-23T11:50:00Z">
        <w:r w:rsidR="00DC693C" w:rsidDel="001E74CC">
          <w:delText xml:space="preserve">is the </w:delText>
        </w:r>
      </w:del>
      <w:del w:id="1310" w:author="Peter" w:date="2017-03-23T11:46:00Z">
        <w:r w:rsidR="00DC693C" w:rsidDel="001E74CC">
          <w:delText>ability of a battery to retain capacity</w:delText>
        </w:r>
      </w:del>
      <w:del w:id="1311" w:author="Peter" w:date="2017-03-23T11:49:00Z">
        <w:r w:rsidR="00DC693C" w:rsidDel="001E74CC">
          <w:delText xml:space="preserve"> during periods of no charge</w:delText>
        </w:r>
      </w:del>
      <w:del w:id="1312" w:author="Peter" w:date="2017-03-23T11:47:00Z">
        <w:r w:rsidR="00DC693C" w:rsidDel="001E74CC">
          <w:delText>, i.e. when not connected to a system, during transportation or storage</w:delText>
        </w:r>
      </w:del>
      <w:del w:id="1313" w:author="Peter" w:date="2017-03-23T11:50:00Z">
        <w:r w:rsidR="00DC693C" w:rsidDel="001E74CC">
          <w:delText>.  A battery for</w:delText>
        </w:r>
      </w:del>
      <w:ins w:id="1314" w:author="Peter" w:date="2017-03-23T11:50:00Z">
        <w:r>
          <w:t>a</w:t>
        </w:r>
      </w:ins>
      <w:r w:rsidR="00DC693C">
        <w:t xml:space="preserve"> </w:t>
      </w:r>
      <w:del w:id="1315" w:author="Peter" w:date="2017-03-23T11:49:00Z">
        <w:r w:rsidR="00DC693C" w:rsidDel="001E74CC">
          <w:delText xml:space="preserve">PV </w:delText>
        </w:r>
      </w:del>
      <w:ins w:id="1316" w:author="Peter" w:date="2017-03-23T11:49:00Z">
        <w:r>
          <w:t xml:space="preserve">renewable </w:t>
        </w:r>
      </w:ins>
      <w:r w:rsidR="00DC693C">
        <w:t xml:space="preserve">application </w:t>
      </w:r>
      <w:ins w:id="1317" w:author="Peter" w:date="2017-03-23T11:51:00Z">
        <w:r>
          <w:t>must</w:t>
        </w:r>
      </w:ins>
      <w:ins w:id="1318" w:author="Peter" w:date="2017-03-23T11:52:00Z">
        <w:r>
          <w:t xml:space="preserve"> be</w:t>
        </w:r>
      </w:ins>
      <w:del w:id="1319" w:author="Peter" w:date="2017-03-23T11:51:00Z">
        <w:r w:rsidR="00DC693C" w:rsidDel="001E74CC">
          <w:delText>should</w:delText>
        </w:r>
      </w:del>
      <w:r w:rsidR="00DC693C">
        <w:t xml:space="preserve"> </w:t>
      </w:r>
      <w:del w:id="1320" w:author="Peter" w:date="2017-03-23T11:51:00Z">
        <w:r w:rsidR="00DC693C" w:rsidDel="001E74CC">
          <w:delText>show a high capability of charge retention</w:delText>
        </w:r>
      </w:del>
      <w:ins w:id="1321" w:author="Peter" w:date="2017-03-23T11:51:00Z">
        <w:r>
          <w:t>very low</w:t>
        </w:r>
      </w:ins>
      <w:r w:rsidR="00DC693C">
        <w:t xml:space="preserve">.  The </w:t>
      </w:r>
      <w:ins w:id="1322" w:author="Peter" w:date="2017-03-23T11:51:00Z">
        <w:r>
          <w:t>self discharge</w:t>
        </w:r>
      </w:ins>
      <w:del w:id="1323" w:author="Peter" w:date="2017-03-23T11:51:00Z">
        <w:r w:rsidR="00DC693C" w:rsidDel="001E74CC">
          <w:delText>charge retention</w:delText>
        </w:r>
      </w:del>
      <w:ins w:id="1324" w:author="Peter" w:date="2017-03-23T11:51:00Z">
        <w:r>
          <w:t xml:space="preserve"> figure</w:t>
        </w:r>
      </w:ins>
      <w:r w:rsidR="00DC693C">
        <w:t xml:space="preserve"> should be stated by the manufacturer and should meet the requirements of the relevant battery standard</w:t>
      </w:r>
      <w:ins w:id="1325" w:author="Peter" w:date="2017-03-23T11:52:00Z">
        <w:r>
          <w:t>. This needs to be accounted for when designing the system.</w:t>
        </w:r>
      </w:ins>
      <w:del w:id="1326" w:author="Peter" w:date="2017-03-23T11:52:00Z">
        <w:r w:rsidR="00DC693C" w:rsidDel="001E74CC">
          <w:delText>,</w:delText>
        </w:r>
      </w:del>
    </w:p>
    <w:p w14:paraId="20E3B78A" w14:textId="77777777" w:rsidR="00DC693C" w:rsidDel="001E74CC" w:rsidRDefault="00DC693C">
      <w:pPr>
        <w:pStyle w:val="Heading2"/>
        <w:rPr>
          <w:del w:id="1327" w:author="Peter" w:date="2017-03-23T11:52:00Z"/>
        </w:rPr>
        <w:pPrChange w:id="1328" w:author="Peter Dobson" w:date="2017-03-23T14:45:00Z">
          <w:pPr>
            <w:pStyle w:val="BodyText"/>
          </w:pPr>
        </w:pPrChange>
      </w:pPr>
      <w:del w:id="1329" w:author="Peter" w:date="2017-03-23T11:52:00Z">
        <w:r w:rsidRPr="00697B74" w:rsidDel="001E74CC">
          <w:delText>NOTE</w:delText>
        </w:r>
        <w:r w:rsidDel="001E74CC">
          <w:tab/>
          <w:delText>Charge retention may affect the permitted storage and autonomy time.</w:delText>
        </w:r>
        <w:bookmarkStart w:id="1330" w:name="_Toc478637296"/>
        <w:bookmarkEnd w:id="1330"/>
      </w:del>
    </w:p>
    <w:p w14:paraId="5B04EDEA" w14:textId="77777777" w:rsidR="00DC693C" w:rsidRDefault="00DC693C" w:rsidP="00981D6B">
      <w:pPr>
        <w:pStyle w:val="Heading2"/>
      </w:pPr>
      <w:bookmarkStart w:id="1331" w:name="_Toc450571097"/>
      <w:bookmarkStart w:id="1332" w:name="_Toc478637297"/>
      <w:r>
        <w:t>Over discharge protection</w:t>
      </w:r>
      <w:bookmarkEnd w:id="1331"/>
      <w:bookmarkEnd w:id="1332"/>
    </w:p>
    <w:p w14:paraId="67282078" w14:textId="77777777" w:rsidR="00DC693C" w:rsidRPr="00697B74" w:rsidRDefault="00DC693C" w:rsidP="00DC693C">
      <w:pPr>
        <w:pStyle w:val="Heading2separationline"/>
      </w:pPr>
    </w:p>
    <w:p w14:paraId="09727C1B" w14:textId="77777777" w:rsidR="00DC693C" w:rsidRDefault="00DC693C" w:rsidP="00DC693C">
      <w:pPr>
        <w:pStyle w:val="BodyText"/>
      </w:pPr>
      <w:del w:id="1333" w:author="Peter" w:date="2017-03-23T11:53:00Z">
        <w:r w:rsidDel="001E74CC">
          <w:delText xml:space="preserve">Lead-acid </w:delText>
        </w:r>
      </w:del>
      <w:ins w:id="1334" w:author="Peter" w:date="2017-03-23T11:53:00Z">
        <w:r w:rsidR="001E74CC">
          <w:t>B</w:t>
        </w:r>
      </w:ins>
      <w:del w:id="1335" w:author="Peter" w:date="2017-03-23T11:53:00Z">
        <w:r w:rsidDel="001E74CC">
          <w:delText>b</w:delText>
        </w:r>
      </w:del>
      <w:r>
        <w:t>atteries should be protected against over discharge to avoid capacity loss</w:t>
      </w:r>
      <w:del w:id="1336" w:author="Peter" w:date="2017-03-23T11:54:00Z">
        <w:r w:rsidDel="001E74CC">
          <w:delText xml:space="preserve"> </w:delText>
        </w:r>
      </w:del>
      <w:ins w:id="1337" w:author="Peter" w:date="2017-03-23T11:54:00Z">
        <w:r w:rsidR="001E74CC">
          <w:t xml:space="preserve"> or damage</w:t>
        </w:r>
      </w:ins>
      <w:del w:id="1338" w:author="Peter" w:date="2017-03-23T11:54:00Z">
        <w:r w:rsidDel="001E74CC">
          <w:delText>due to irreversible sulphating</w:delText>
        </w:r>
      </w:del>
      <w:r>
        <w:t>.</w:t>
      </w:r>
      <w:del w:id="1339" w:author="Peter" w:date="2017-03-23T11:54:00Z">
        <w:r w:rsidDel="003734D0">
          <w:delText xml:space="preserve"> </w:delText>
        </w:r>
      </w:del>
      <w:r>
        <w:t xml:space="preserve"> This can be achieved by </w:t>
      </w:r>
      <w:del w:id="1340" w:author="Peter" w:date="2017-03-23T11:55:00Z">
        <w:r w:rsidDel="003734D0">
          <w:delText>low voltage</w:delText>
        </w:r>
      </w:del>
      <w:ins w:id="1341" w:author="Peter" w:date="2017-03-23T11:55:00Z">
        <w:r w:rsidR="003734D0">
          <w:t xml:space="preserve"> load reduction or</w:t>
        </w:r>
      </w:ins>
      <w:r>
        <w:t xml:space="preserve"> disconnect that operates when the design maximum depth of discharge is exceeded.</w:t>
      </w:r>
    </w:p>
    <w:p w14:paraId="080FC97D" w14:textId="77777777" w:rsidR="00DC693C" w:rsidRDefault="00DC693C" w:rsidP="00DC693C">
      <w:pPr>
        <w:pStyle w:val="BodyText"/>
      </w:pPr>
      <w:r>
        <w:t xml:space="preserve">The use of a </w:t>
      </w:r>
      <w:del w:id="1342" w:author="Peter" w:date="2017-03-23T11:55:00Z">
        <w:r w:rsidDel="003734D0">
          <w:delText xml:space="preserve">low voltage </w:delText>
        </w:r>
      </w:del>
      <w:r>
        <w:t xml:space="preserve">load </w:t>
      </w:r>
      <w:ins w:id="1343" w:author="Peter" w:date="2017-03-23T11:56:00Z">
        <w:r w:rsidR="003734D0">
          <w:t xml:space="preserve">reduction or </w:t>
        </w:r>
      </w:ins>
      <w:r>
        <w:t>disconnect mechanism</w:t>
      </w:r>
      <w:del w:id="1344" w:author="Peter" w:date="2017-03-23T11:56:00Z">
        <w:r w:rsidDel="003734D0">
          <w:delText>, or load shedding</w:delText>
        </w:r>
      </w:del>
      <w:r>
        <w:t>, is also recommended to prevent premature ageing of the battery and possible failure, which may result from excessive battery discharge</w:t>
      </w:r>
      <w:ins w:id="1345" w:author="Peter" w:date="2017-03-23T11:57:00Z">
        <w:r w:rsidR="003734D0">
          <w:t xml:space="preserve"> in accordance with the manufacturers details</w:t>
        </w:r>
      </w:ins>
      <w:r>
        <w:t xml:space="preserve">.  </w:t>
      </w:r>
      <w:del w:id="1346" w:author="Peter" w:date="2017-03-23T11:57:00Z">
        <w:r w:rsidDel="003734D0">
          <w:delText>This feature may be included in the load, for example this feature is included in some AtoN lanterns, so that it can be a part of a simple non-regulated, or self-regulated, solar power system.  Electronic charge regulators are also available with this feature.</w:delText>
        </w:r>
      </w:del>
    </w:p>
    <w:p w14:paraId="60B1844B" w14:textId="77777777" w:rsidR="00DC693C" w:rsidRDefault="00DC693C" w:rsidP="00981D6B">
      <w:pPr>
        <w:pStyle w:val="Heading2"/>
      </w:pPr>
      <w:bookmarkStart w:id="1347" w:name="_Toc450571098"/>
      <w:bookmarkStart w:id="1348" w:name="_Toc478637298"/>
      <w:r>
        <w:t>Batteries on Buoys</w:t>
      </w:r>
      <w:bookmarkEnd w:id="1347"/>
      <w:bookmarkEnd w:id="1348"/>
    </w:p>
    <w:p w14:paraId="152D20D1" w14:textId="77777777" w:rsidR="00DC693C" w:rsidRPr="00697B74" w:rsidRDefault="00DC693C" w:rsidP="00DC693C">
      <w:pPr>
        <w:pStyle w:val="Heading2separationline"/>
      </w:pPr>
    </w:p>
    <w:p w14:paraId="7F50B728" w14:textId="77777777" w:rsidR="00DC693C" w:rsidRDefault="00DC693C" w:rsidP="00DC693C">
      <w:pPr>
        <w:pStyle w:val="BodyText"/>
      </w:pPr>
      <w:r>
        <w:t>The expected battery life on buoys can be shorter than for a land station, due to shock-load damage of the plates especially for flooded batteries.</w:t>
      </w:r>
    </w:p>
    <w:p w14:paraId="568F7370" w14:textId="77777777" w:rsidR="00DC693C" w:rsidRDefault="00DC693C" w:rsidP="00DC693C">
      <w:pPr>
        <w:pStyle w:val="BodyText"/>
      </w:pPr>
      <w:r>
        <w:t>Absorbed Glass Matt (AGM) and gelled electrolyte batteries are often used on buoys to prevent spillage of electrolyte.  Consult with the manufacturer.</w:t>
      </w:r>
    </w:p>
    <w:p w14:paraId="584C7DE8" w14:textId="77777777" w:rsidR="00DC693C" w:rsidDel="003734D0" w:rsidRDefault="00DC693C">
      <w:pPr>
        <w:pStyle w:val="Heading2"/>
        <w:rPr>
          <w:del w:id="1349" w:author="Peter" w:date="2017-03-23T12:01:00Z"/>
        </w:rPr>
      </w:pPr>
      <w:bookmarkStart w:id="1350" w:name="_Toc450571099"/>
      <w:del w:id="1351" w:author="Peter" w:date="2017-03-23T12:01:00Z">
        <w:r w:rsidDel="003734D0">
          <w:lastRenderedPageBreak/>
          <w:delText>Advances in Technology</w:delText>
        </w:r>
        <w:bookmarkStart w:id="1352" w:name="_Toc478637299"/>
        <w:bookmarkEnd w:id="1350"/>
        <w:bookmarkEnd w:id="1352"/>
      </w:del>
    </w:p>
    <w:p w14:paraId="09870E8B" w14:textId="77777777" w:rsidR="00DC693C" w:rsidRPr="00697B74" w:rsidDel="003734D0" w:rsidRDefault="00DC693C">
      <w:pPr>
        <w:pStyle w:val="Heading2"/>
        <w:rPr>
          <w:del w:id="1353" w:author="Peter" w:date="2017-03-23T12:01:00Z"/>
        </w:rPr>
        <w:pPrChange w:id="1354" w:author="Peter Dobson" w:date="2017-03-23T14:45:00Z">
          <w:pPr>
            <w:pStyle w:val="Heading2separationline"/>
          </w:pPr>
        </w:pPrChange>
      </w:pPr>
      <w:bookmarkStart w:id="1355" w:name="_Toc478637300"/>
      <w:bookmarkEnd w:id="1355"/>
    </w:p>
    <w:p w14:paraId="1D459522" w14:textId="77777777" w:rsidR="00DC693C" w:rsidDel="003734D0" w:rsidRDefault="00DC693C">
      <w:pPr>
        <w:pStyle w:val="Heading2"/>
        <w:rPr>
          <w:del w:id="1356" w:author="Peter" w:date="2017-03-23T12:01:00Z"/>
        </w:rPr>
        <w:pPrChange w:id="1357" w:author="Peter Dobson" w:date="2017-03-23T14:45:00Z">
          <w:pPr>
            <w:pStyle w:val="BodyText"/>
          </w:pPr>
        </w:pPrChange>
      </w:pPr>
      <w:del w:id="1358" w:author="Peter" w:date="2017-03-23T12:01:00Z">
        <w:r w:rsidDel="003734D0">
          <w:delText>Battery manufacturers or suppliers should be consulted during AtoN system design, as battery technology is continually evolving.</w:delText>
        </w:r>
        <w:bookmarkStart w:id="1359" w:name="_Toc478637301"/>
        <w:bookmarkEnd w:id="1359"/>
      </w:del>
    </w:p>
    <w:p w14:paraId="1176FA64" w14:textId="77777777" w:rsidR="00DC693C" w:rsidRDefault="00DC693C" w:rsidP="00981D6B">
      <w:pPr>
        <w:pStyle w:val="Heading2"/>
      </w:pPr>
      <w:bookmarkStart w:id="1360" w:name="_Toc450571100"/>
      <w:bookmarkStart w:id="1361" w:name="_Toc478637302"/>
      <w:r>
        <w:t>Quality Versus Price</w:t>
      </w:r>
      <w:bookmarkEnd w:id="1360"/>
      <w:bookmarkEnd w:id="1361"/>
    </w:p>
    <w:p w14:paraId="1C709B48" w14:textId="77777777" w:rsidR="00DC693C" w:rsidRPr="00B06D60" w:rsidRDefault="00DC693C" w:rsidP="00DC693C">
      <w:pPr>
        <w:pStyle w:val="Heading2separationline"/>
      </w:pPr>
    </w:p>
    <w:p w14:paraId="2701E18A" w14:textId="77777777" w:rsidR="00DC693C" w:rsidRDefault="00DC693C" w:rsidP="00DC693C">
      <w:pPr>
        <w:pStyle w:val="BodyText"/>
      </w:pPr>
      <w:r>
        <w:t xml:space="preserve">It should also be noted that in some areas an acceptable solution may be to use lower-priced batteries and accept that their replacement may be necessary more frequently than for specialist batteries.  Such a decision will be influenced by the </w:t>
      </w:r>
      <w:ins w:id="1362" w:author="Peter" w:date="2017-03-23T12:02:00Z">
        <w:r w:rsidR="003734D0">
          <w:t xml:space="preserve">ability to source the battery, </w:t>
        </w:r>
      </w:ins>
      <w:r>
        <w:t>costs of accessing the AtoN site, and by the ease of fast access in the event of a failure.</w:t>
      </w:r>
    </w:p>
    <w:p w14:paraId="0E363072" w14:textId="77777777" w:rsidR="00DC693C" w:rsidRDefault="00DC693C" w:rsidP="00DC693C">
      <w:pPr>
        <w:pStyle w:val="Heading1"/>
      </w:pPr>
      <w:bookmarkStart w:id="1363" w:name="_Toc450571101"/>
      <w:bookmarkStart w:id="1364" w:name="_Toc478637303"/>
      <w:r>
        <w:t>SAFE HANDLING OF ENERGY STORAGE SYSTEMS</w:t>
      </w:r>
      <w:bookmarkEnd w:id="1363"/>
      <w:bookmarkEnd w:id="1364"/>
    </w:p>
    <w:p w14:paraId="4FED3990" w14:textId="77777777" w:rsidR="00DC693C" w:rsidRPr="00697B74" w:rsidRDefault="00DC693C" w:rsidP="00DC693C">
      <w:pPr>
        <w:pStyle w:val="Heading1separatationline"/>
      </w:pPr>
    </w:p>
    <w:p w14:paraId="5AC63356" w14:textId="77777777" w:rsidR="00DC693C" w:rsidRDefault="00DC693C" w:rsidP="00DC693C">
      <w:pPr>
        <w:pStyle w:val="BodyText"/>
      </w:pPr>
      <w:r>
        <w:t>Batteries are an integral part of any energy storage system used in aids to navigation</w:t>
      </w:r>
      <w:ins w:id="1365" w:author="Peter" w:date="2017-03-23T12:04:00Z">
        <w:r w:rsidR="0055110D">
          <w:t xml:space="preserve"> and safe handling is one of the key considerations</w:t>
        </w:r>
      </w:ins>
      <w:del w:id="1366" w:author="Peter" w:date="2017-03-23T12:04:00Z">
        <w:r w:rsidDel="003734D0">
          <w:delText>, yet little has been written on their safety, installation, maintenance, recycling and disposal</w:delText>
        </w:r>
      </w:del>
      <w:r>
        <w:t>.</w:t>
      </w:r>
    </w:p>
    <w:p w14:paraId="00AC44E9" w14:textId="77777777" w:rsidR="00DC693C" w:rsidRDefault="00DC693C" w:rsidP="00981D6B">
      <w:pPr>
        <w:pStyle w:val="Heading2"/>
      </w:pPr>
      <w:bookmarkStart w:id="1367" w:name="_Toc450571102"/>
      <w:bookmarkStart w:id="1368" w:name="_Toc478637304"/>
      <w:r>
        <w:t>Battery Safety Issues</w:t>
      </w:r>
      <w:bookmarkEnd w:id="1367"/>
      <w:bookmarkEnd w:id="1368"/>
    </w:p>
    <w:p w14:paraId="6BDC49E0" w14:textId="77777777" w:rsidR="00DC693C" w:rsidRPr="00697B74" w:rsidRDefault="00DC693C" w:rsidP="00DC693C">
      <w:pPr>
        <w:pStyle w:val="Heading2separationline"/>
      </w:pPr>
    </w:p>
    <w:p w14:paraId="7D0B0F28" w14:textId="77777777" w:rsidR="00DC693C" w:rsidRDefault="00DC693C" w:rsidP="00DC693C">
      <w:pPr>
        <w:pStyle w:val="BodyText"/>
      </w:pPr>
      <w:r>
        <w:t>Large battery systems are a source of extremely high short circuit currents.  Care must be exercised when installing and servicing any of the components in the power system to prevent shorting.</w:t>
      </w:r>
    </w:p>
    <w:p w14:paraId="2C5175C8" w14:textId="77777777" w:rsidR="00DC693C" w:rsidRDefault="0055110D" w:rsidP="00DC693C">
      <w:pPr>
        <w:pStyle w:val="BodyText"/>
        <w:rPr>
          <w:ins w:id="1369" w:author="Peter" w:date="2017-03-23T12:13:00Z"/>
        </w:rPr>
      </w:pPr>
      <w:ins w:id="1370" w:author="Peter" w:date="2017-03-23T12:11:00Z">
        <w:r>
          <w:t>Some types of s</w:t>
        </w:r>
      </w:ins>
      <w:del w:id="1371" w:author="Peter" w:date="2017-03-23T12:11:00Z">
        <w:r w:rsidR="00DC693C" w:rsidDel="0055110D">
          <w:delText>S</w:delText>
        </w:r>
      </w:del>
      <w:r w:rsidR="00DC693C">
        <w:t>econdary batteries generate hydrogen gas during the charging process.  Significant amounts of hydrogen gas are generated when the battery reaches full charge.  Hydrogen gas ignites easily and produces an especially violent explosion.</w:t>
      </w:r>
      <w:ins w:id="1372" w:author="Peter" w:date="2017-03-23T12:06:00Z">
        <w:r>
          <w:t xml:space="preserve"> Care should be taken to </w:t>
        </w:r>
      </w:ins>
      <w:ins w:id="1373" w:author="Peter" w:date="2017-03-23T12:17:00Z">
        <w:r w:rsidR="00FA1F00">
          <w:t xml:space="preserve">avoid </w:t>
        </w:r>
      </w:ins>
      <w:ins w:id="1374" w:author="Peter" w:date="2017-03-23T12:18:00Z">
        <w:r w:rsidR="00FA1F00">
          <w:t xml:space="preserve">an </w:t>
        </w:r>
      </w:ins>
      <w:ins w:id="1375" w:author="Peter" w:date="2017-03-23T12:17:00Z">
        <w:r w:rsidR="00FA1F00">
          <w:t xml:space="preserve">explosive atmosphere </w:t>
        </w:r>
      </w:ins>
      <w:ins w:id="1376" w:author="Peter" w:date="2017-03-23T12:18:00Z">
        <w:r w:rsidR="00FA1F00">
          <w:t xml:space="preserve">and </w:t>
        </w:r>
      </w:ins>
      <w:ins w:id="1377" w:author="Peter" w:date="2017-03-23T12:06:00Z">
        <w:r>
          <w:t xml:space="preserve">ensure all sources of ignition </w:t>
        </w:r>
      </w:ins>
      <w:ins w:id="1378" w:author="Peter" w:date="2017-03-23T12:07:00Z">
        <w:r>
          <w:t xml:space="preserve">are controlled </w:t>
        </w:r>
      </w:ins>
      <w:ins w:id="1379" w:author="Peter" w:date="2017-03-23T12:06:00Z">
        <w:r>
          <w:t>under both normal and fault operation.</w:t>
        </w:r>
      </w:ins>
      <w:ins w:id="1380" w:author="Peter" w:date="2017-03-23T12:09:00Z">
        <w:r>
          <w:t xml:space="preserve"> </w:t>
        </w:r>
      </w:ins>
      <w:ins w:id="1381" w:author="Peter" w:date="2017-03-23T12:10:00Z">
        <w:r>
          <w:t xml:space="preserve">Often legislation dictates safety requirement for certain battery types. </w:t>
        </w:r>
      </w:ins>
      <w:ins w:id="1382" w:author="Peter" w:date="2017-03-23T12:09:00Z">
        <w:r>
          <w:t xml:space="preserve">Manufacturers </w:t>
        </w:r>
      </w:ins>
      <w:ins w:id="1383" w:author="Peter" w:date="2017-03-23T12:10:00Z">
        <w:r>
          <w:t xml:space="preserve">will </w:t>
        </w:r>
      </w:ins>
      <w:ins w:id="1384" w:author="Peter" w:date="2017-03-23T12:11:00Z">
        <w:r>
          <w:t xml:space="preserve">help in </w:t>
        </w:r>
      </w:ins>
      <w:ins w:id="1385" w:author="Peter" w:date="2017-03-23T12:09:00Z">
        <w:r>
          <w:t>provid</w:t>
        </w:r>
      </w:ins>
      <w:ins w:id="1386" w:author="Peter" w:date="2017-03-23T12:11:00Z">
        <w:r>
          <w:t>ing the relevant</w:t>
        </w:r>
      </w:ins>
      <w:ins w:id="1387" w:author="Peter" w:date="2017-03-23T12:09:00Z">
        <w:r>
          <w:t xml:space="preserve"> battery specific safety information.</w:t>
        </w:r>
      </w:ins>
    </w:p>
    <w:p w14:paraId="4C20440F" w14:textId="77777777" w:rsidR="00FA1F00" w:rsidRDefault="00FA1F00" w:rsidP="00DC693C">
      <w:pPr>
        <w:pStyle w:val="BodyText"/>
        <w:rPr>
          <w:ins w:id="1388" w:author="Peter" w:date="2017-03-23T12:20:00Z"/>
        </w:rPr>
      </w:pPr>
      <w:ins w:id="1389" w:author="Peter" w:date="2017-03-23T12:19:00Z">
        <w:r>
          <w:t xml:space="preserve">Some batteries contain </w:t>
        </w:r>
      </w:ins>
      <w:ins w:id="1390" w:author="Peter" w:date="2017-03-23T12:21:00Z">
        <w:r>
          <w:t xml:space="preserve">hazardous chemical </w:t>
        </w:r>
      </w:ins>
      <w:ins w:id="1391" w:author="Peter" w:date="2017-03-23T12:19:00Z">
        <w:r>
          <w:t>solution</w:t>
        </w:r>
      </w:ins>
      <w:ins w:id="1392" w:author="Peter" w:date="2017-03-23T12:21:00Z">
        <w:r>
          <w:t>s</w:t>
        </w:r>
      </w:ins>
      <w:ins w:id="1393" w:author="Peter" w:date="2017-03-23T12:19:00Z">
        <w:r>
          <w:t xml:space="preserve"> that can be harmful to perso</w:t>
        </w:r>
      </w:ins>
      <w:ins w:id="1394" w:author="Peter" w:date="2017-03-23T12:20:00Z">
        <w:r>
          <w:t>n</w:t>
        </w:r>
      </w:ins>
      <w:ins w:id="1395" w:author="Peter" w:date="2017-03-23T12:19:00Z">
        <w:r>
          <w:t>nel and the environment.</w:t>
        </w:r>
      </w:ins>
    </w:p>
    <w:p w14:paraId="0CDFDB74" w14:textId="77777777" w:rsidR="0055110D" w:rsidRDefault="00FA1F00" w:rsidP="00DC693C">
      <w:pPr>
        <w:pStyle w:val="BodyText"/>
      </w:pPr>
      <w:ins w:id="1396" w:author="Peter" w:date="2017-03-23T12:13:00Z">
        <w:r>
          <w:t xml:space="preserve">When </w:t>
        </w:r>
      </w:ins>
      <w:ins w:id="1397" w:author="Peter" w:date="2017-03-23T12:14:00Z">
        <w:r>
          <w:t xml:space="preserve">working with </w:t>
        </w:r>
      </w:ins>
      <w:ins w:id="1398" w:author="Peter" w:date="2017-03-23T12:13:00Z">
        <w:r w:rsidR="0055110D">
          <w:t xml:space="preserve">batteries, suitable </w:t>
        </w:r>
      </w:ins>
      <w:ins w:id="1399" w:author="Peter" w:date="2017-03-23T12:14:00Z">
        <w:r w:rsidR="0055110D">
          <w:t>personal protective equipment</w:t>
        </w:r>
      </w:ins>
      <w:ins w:id="1400" w:author="Peter" w:date="2017-03-23T12:13:00Z">
        <w:r w:rsidR="0055110D">
          <w:t xml:space="preserve"> </w:t>
        </w:r>
      </w:ins>
      <w:ins w:id="1401" w:author="Peter" w:date="2017-03-23T12:15:00Z">
        <w:r>
          <w:t xml:space="preserve">and appropriate tools </w:t>
        </w:r>
      </w:ins>
      <w:ins w:id="1402" w:author="Peter" w:date="2017-03-23T12:13:00Z">
        <w:r w:rsidR="0055110D">
          <w:t xml:space="preserve">need to be </w:t>
        </w:r>
      </w:ins>
      <w:ins w:id="1403" w:author="Peter" w:date="2017-03-23T12:14:00Z">
        <w:r>
          <w:t>used</w:t>
        </w:r>
      </w:ins>
      <w:ins w:id="1404" w:author="Peter" w:date="2017-03-23T12:15:00Z">
        <w:r>
          <w:t xml:space="preserve"> as an effective way of minimising </w:t>
        </w:r>
      </w:ins>
      <w:ins w:id="1405" w:author="Peter" w:date="2017-03-23T12:16:00Z">
        <w:r>
          <w:t>risk</w:t>
        </w:r>
      </w:ins>
      <w:ins w:id="1406" w:author="Peter" w:date="2017-03-23T12:14:00Z">
        <w:r w:rsidR="0055110D">
          <w:t>.</w:t>
        </w:r>
      </w:ins>
      <w:ins w:id="1407" w:author="Peter Dobson" w:date="2017-03-23T14:46:00Z">
        <w:r w:rsidR="00F92D79">
          <w:t xml:space="preserve"> Training and competency of personnel are also key issues.</w:t>
        </w:r>
      </w:ins>
    </w:p>
    <w:p w14:paraId="02F2A91E" w14:textId="77777777" w:rsidR="00DC693C" w:rsidDel="00FA1F00" w:rsidRDefault="00DC693C">
      <w:pPr>
        <w:pStyle w:val="Heading2"/>
        <w:rPr>
          <w:del w:id="1408" w:author="Peter" w:date="2017-03-23T12:20:00Z"/>
        </w:rPr>
        <w:pPrChange w:id="1409" w:author="Peter Dobson" w:date="2017-03-23T14:45:00Z">
          <w:pPr>
            <w:pStyle w:val="BodyText"/>
          </w:pPr>
        </w:pPrChange>
      </w:pPr>
      <w:del w:id="1410" w:author="Peter" w:date="2017-03-23T12:20:00Z">
        <w:r w:rsidDel="00FA1F00">
          <w:delText>Accordingly, the following safety precautions should be observed at all times:</w:delText>
        </w:r>
        <w:bookmarkStart w:id="1411" w:name="_Toc478637305"/>
        <w:bookmarkEnd w:id="1411"/>
      </w:del>
    </w:p>
    <w:p w14:paraId="324E8B50" w14:textId="77777777" w:rsidR="00DC693C" w:rsidDel="0055110D" w:rsidRDefault="00DC693C">
      <w:pPr>
        <w:pStyle w:val="Heading2"/>
        <w:rPr>
          <w:del w:id="1412" w:author="Peter" w:date="2017-03-23T12:09:00Z"/>
        </w:rPr>
        <w:pPrChange w:id="1413" w:author="Peter Dobson" w:date="2017-03-23T14:45:00Z">
          <w:pPr>
            <w:pStyle w:val="Bullet1"/>
          </w:pPr>
        </w:pPrChange>
      </w:pPr>
      <w:del w:id="1414" w:author="Peter" w:date="2017-03-23T12:09:00Z">
        <w:r w:rsidDel="0055110D">
          <w:delText>do not smoke, use an open flame or create arcs or sparks in the vicinity of the battery;</w:delText>
        </w:r>
        <w:bookmarkStart w:id="1415" w:name="_Toc478637306"/>
        <w:bookmarkEnd w:id="1415"/>
      </w:del>
    </w:p>
    <w:p w14:paraId="0A434460" w14:textId="77777777" w:rsidR="00DC693C" w:rsidDel="00FA1F00" w:rsidRDefault="00DC693C">
      <w:pPr>
        <w:pStyle w:val="Heading2"/>
        <w:rPr>
          <w:del w:id="1416" w:author="Peter" w:date="2017-03-23T12:20:00Z"/>
        </w:rPr>
        <w:pPrChange w:id="1417" w:author="Peter Dobson" w:date="2017-03-23T14:45:00Z">
          <w:pPr>
            <w:pStyle w:val="Bullet1"/>
          </w:pPr>
        </w:pPrChange>
      </w:pPr>
      <w:del w:id="1418" w:author="Peter" w:date="2017-03-23T12:20:00Z">
        <w:r w:rsidDel="00FA1F00">
          <w:delText>sense the interior of a battery enclosure with a suitable gas detector before entering.</w:delText>
        </w:r>
        <w:bookmarkStart w:id="1419" w:name="_Toc478637307"/>
        <w:bookmarkEnd w:id="1419"/>
      </w:del>
    </w:p>
    <w:p w14:paraId="51A2C5DB" w14:textId="77777777" w:rsidR="00DC693C" w:rsidDel="00FA1F00" w:rsidRDefault="00DC693C">
      <w:pPr>
        <w:pStyle w:val="Heading2"/>
        <w:rPr>
          <w:del w:id="1420" w:author="Peter" w:date="2017-03-23T12:20:00Z"/>
        </w:rPr>
        <w:pPrChange w:id="1421" w:author="Peter Dobson" w:date="2017-03-23T14:45:00Z">
          <w:pPr>
            <w:pStyle w:val="Bullet1text"/>
          </w:pPr>
        </w:pPrChange>
      </w:pPr>
      <w:del w:id="1422" w:author="Peter" w:date="2017-03-23T12:20:00Z">
        <w:r w:rsidDel="00FA1F00">
          <w:delText>The compartment should have a removable, non-sparking pipe fitting for insertion of a sensor probe.  Ventilate the enclosure (leave doors open) for at least 5 minutes before servicing the batteries;</w:delText>
        </w:r>
        <w:bookmarkStart w:id="1423" w:name="_Toc478637308"/>
        <w:bookmarkEnd w:id="1423"/>
      </w:del>
    </w:p>
    <w:p w14:paraId="6C8D3820" w14:textId="77777777" w:rsidR="00DC693C" w:rsidDel="0055110D" w:rsidRDefault="00DC693C">
      <w:pPr>
        <w:pStyle w:val="Heading2"/>
        <w:rPr>
          <w:del w:id="1424" w:author="Peter" w:date="2017-03-23T12:09:00Z"/>
        </w:rPr>
        <w:pPrChange w:id="1425" w:author="Peter Dobson" w:date="2017-03-23T14:45:00Z">
          <w:pPr>
            <w:pStyle w:val="Bullet1"/>
          </w:pPr>
        </w:pPrChange>
      </w:pPr>
      <w:del w:id="1426" w:author="Peter" w:date="2017-03-23T12:09:00Z">
        <w:r w:rsidDel="0055110D">
          <w:delText>discharge static electricity from the body before touching the cells by touching a grounded surface such as a conduit;</w:delText>
        </w:r>
        <w:bookmarkStart w:id="1427" w:name="_Toc478637309"/>
        <w:bookmarkEnd w:id="1427"/>
      </w:del>
    </w:p>
    <w:p w14:paraId="00AF0E1A" w14:textId="77777777" w:rsidR="00DC693C" w:rsidDel="00FA1F00" w:rsidRDefault="00DC693C">
      <w:pPr>
        <w:pStyle w:val="Heading2"/>
        <w:rPr>
          <w:del w:id="1428" w:author="Peter" w:date="2017-03-23T12:20:00Z"/>
        </w:rPr>
        <w:pPrChange w:id="1429" w:author="Peter Dobson" w:date="2017-03-23T14:45:00Z">
          <w:pPr>
            <w:pStyle w:val="Bullet1"/>
          </w:pPr>
        </w:pPrChange>
      </w:pPr>
      <w:del w:id="1430" w:author="Peter" w:date="2017-03-23T12:20:00Z">
        <w:r w:rsidDel="00FA1F00">
          <w:delText>hydrometers for nickel-cadmium and lead-acid batteries must be kept separate and not interchanged;</w:delText>
        </w:r>
        <w:bookmarkStart w:id="1431" w:name="_Toc478637310"/>
        <w:bookmarkEnd w:id="1431"/>
      </w:del>
    </w:p>
    <w:p w14:paraId="56BCB344" w14:textId="77777777" w:rsidR="00DC693C" w:rsidDel="00FA1F00" w:rsidRDefault="00DC693C">
      <w:pPr>
        <w:pStyle w:val="Heading2"/>
        <w:rPr>
          <w:del w:id="1432" w:author="Peter" w:date="2017-03-23T12:20:00Z"/>
        </w:rPr>
        <w:pPrChange w:id="1433" w:author="Peter Dobson" w:date="2017-03-23T14:45:00Z">
          <w:pPr>
            <w:pStyle w:val="Bullet1"/>
          </w:pPr>
        </w:pPrChange>
      </w:pPr>
      <w:del w:id="1434" w:author="Peter" w:date="2017-03-23T12:20:00Z">
        <w:r w:rsidDel="00FA1F00">
          <w:delText>primary batteries of the wet air depolarised type and nickel-cadmium secondary batteries typically contain a strong caustic electrolyte.</w:delText>
        </w:r>
        <w:bookmarkStart w:id="1435" w:name="_Toc478637311"/>
        <w:bookmarkEnd w:id="1435"/>
      </w:del>
    </w:p>
    <w:p w14:paraId="20361DE9" w14:textId="77777777" w:rsidR="00DC693C" w:rsidDel="00FA1F00" w:rsidRDefault="00DC693C">
      <w:pPr>
        <w:pStyle w:val="Heading2"/>
        <w:rPr>
          <w:del w:id="1436" w:author="Peter" w:date="2017-03-23T12:20:00Z"/>
        </w:rPr>
        <w:pPrChange w:id="1437" w:author="Peter Dobson" w:date="2017-03-23T14:45:00Z">
          <w:pPr>
            <w:pStyle w:val="Bullet1text"/>
          </w:pPr>
        </w:pPrChange>
      </w:pPr>
      <w:del w:id="1438" w:author="Peter" w:date="2017-03-23T12:20:00Z">
        <w:r w:rsidDel="00FA1F00">
          <w:delText>Secondary lead-acid batteries contain a strong acidic solution.  When installing and servicing these types of batteries, workers should wear goggles, rubber apron, rubber gloves and have eye wash facilities available.</w:delText>
        </w:r>
        <w:bookmarkStart w:id="1439" w:name="_Toc478637312"/>
        <w:bookmarkEnd w:id="1439"/>
      </w:del>
    </w:p>
    <w:p w14:paraId="5726294B" w14:textId="77777777" w:rsidR="00DC693C" w:rsidRDefault="00DC693C" w:rsidP="00981D6B">
      <w:pPr>
        <w:pStyle w:val="Heading2"/>
      </w:pPr>
      <w:bookmarkStart w:id="1440" w:name="_Toc450571103"/>
      <w:bookmarkStart w:id="1441" w:name="_Toc478637313"/>
      <w:r>
        <w:t>Installation</w:t>
      </w:r>
      <w:bookmarkEnd w:id="1440"/>
      <w:bookmarkEnd w:id="1441"/>
    </w:p>
    <w:p w14:paraId="6E0AFE2E" w14:textId="77777777" w:rsidR="00DC693C" w:rsidRPr="00697B74" w:rsidRDefault="00DC693C" w:rsidP="00DC693C">
      <w:pPr>
        <w:pStyle w:val="Heading2separationline"/>
      </w:pPr>
    </w:p>
    <w:p w14:paraId="36C6260B" w14:textId="77777777" w:rsidR="00DC693C" w:rsidRDefault="00DC693C" w:rsidP="00DC693C">
      <w:pPr>
        <w:pStyle w:val="BodyText"/>
      </w:pPr>
      <w:r>
        <w:lastRenderedPageBreak/>
        <w:t xml:space="preserve">Unless shipped dry, batteries should be installed as soon as possible after receipt.  Otherwise, batteries should be stored indoors in a cool, dry area.  </w:t>
      </w:r>
      <w:ins w:id="1442" w:author="Peter" w:date="2017-03-23T12:28:00Z">
        <w:r w:rsidR="0016061F">
          <w:t>All s</w:t>
        </w:r>
      </w:ins>
      <w:del w:id="1443" w:author="Peter" w:date="2017-03-23T12:28:00Z">
        <w:r w:rsidDel="0016061F">
          <w:delText>S</w:delText>
        </w:r>
      </w:del>
      <w:r>
        <w:t>econdary batteries should receiv</w:t>
      </w:r>
      <w:ins w:id="1444" w:author="Peter" w:date="2017-03-23T12:26:00Z">
        <w:r w:rsidR="0016061F">
          <w:t>e</w:t>
        </w:r>
      </w:ins>
      <w:del w:id="1445" w:author="Peter" w:date="2017-03-23T12:26:00Z">
        <w:r w:rsidDel="0016061F">
          <w:delText>ed</w:delText>
        </w:r>
      </w:del>
      <w:r>
        <w:t xml:space="preserve"> a freshening charge immediately after installation</w:t>
      </w:r>
      <w:ins w:id="1446" w:author="Peter" w:date="2017-03-23T12:29:00Z">
        <w:r w:rsidR="0016061F">
          <w:t>.</w:t>
        </w:r>
      </w:ins>
      <w:del w:id="1447" w:author="Peter" w:date="2017-03-23T12:29:00Z">
        <w:r w:rsidDel="0016061F">
          <w:delText xml:space="preserve"> or i</w:delText>
        </w:r>
      </w:del>
      <w:del w:id="1448" w:author="Peter" w:date="2017-03-23T12:30:00Z">
        <w:r w:rsidDel="0016061F">
          <w:delText>f stored, at periods specified by the manufacturer.  Freshening charges typically require a substantial charging system.</w:delText>
        </w:r>
      </w:del>
    </w:p>
    <w:p w14:paraId="6AAE4D3C" w14:textId="77777777" w:rsidR="00DC693C" w:rsidRPr="007A5F78" w:rsidDel="0016061F" w:rsidRDefault="00DC693C" w:rsidP="00DC693C">
      <w:pPr>
        <w:pStyle w:val="BodyText"/>
        <w:rPr>
          <w:del w:id="1449" w:author="Peter" w:date="2017-03-23T12:25:00Z"/>
        </w:rPr>
      </w:pPr>
      <w:del w:id="1450" w:author="Peter" w:date="2017-03-23T12:25:00Z">
        <w:r w:rsidRPr="00033644" w:rsidDel="0016061F">
          <w:delText>Large secondary battery systems are quite heavy, 100 kg or more per cell is not uncommon.  Lifting and transporting of batteries should be done in accordance with</w:delText>
        </w:r>
        <w:r w:rsidRPr="007A5F78" w:rsidDel="0016061F">
          <w:delText xml:space="preserve"> established safe working practices.  Batteries should not be lifted by their terminal posts or by friction type battery carriers unless provided for or authorised by the manufacturer.  Lift batteries using manufacturer supplied lifting eyes or insulated lifting belts.  Insulating material should be placed over the posts to prevent shorting due to overhead chains and hooks.</w:delText>
        </w:r>
      </w:del>
    </w:p>
    <w:p w14:paraId="3BD5DD73" w14:textId="77777777" w:rsidR="00DC693C" w:rsidRDefault="00DC693C" w:rsidP="00DC693C">
      <w:pPr>
        <w:pStyle w:val="BodyText"/>
      </w:pPr>
      <w:r w:rsidRPr="007A5F78">
        <w:t>Installation should preferably be in a clean, dry area and out of direct sunlight (to prevent individual cell heating</w:t>
      </w:r>
      <w:ins w:id="1451" w:author="Peter Dobson" w:date="2017-03-23T14:05:00Z">
        <w:r w:rsidR="007A5F78">
          <w:t xml:space="preserve"> and to protect against UV light</w:t>
        </w:r>
      </w:ins>
      <w:r w:rsidRPr="007A5F78">
        <w:t>).</w:t>
      </w:r>
      <w:r>
        <w:t xml:space="preserve">  Exterior battery boxes should be constructed of an </w:t>
      </w:r>
      <w:ins w:id="1452" w:author="Peter Dobson" w:date="2017-03-23T14:05:00Z">
        <w:r w:rsidR="007A5F78">
          <w:t xml:space="preserve">electrically </w:t>
        </w:r>
      </w:ins>
      <w:r>
        <w:t xml:space="preserve">insulating material, light coloured to prevent heating by the sun, and provide containment in the event of a cracked cell (wet batteries only).  Interior battery racks, if used, should employ insulated trays or linings to isolate the cells from ground, </w:t>
      </w:r>
      <w:del w:id="1453" w:author="Peter Dobson" w:date="2017-03-23T14:04:00Z">
        <w:r w:rsidDel="007A5F78">
          <w:delText xml:space="preserve">and should be properly rated </w:delText>
        </w:r>
      </w:del>
      <w:r>
        <w:t xml:space="preserve">and well secured to prevent tipping. </w:t>
      </w:r>
      <w:del w:id="1454" w:author="Peter Dobson" w:date="2017-03-23T14:06:00Z">
        <w:r w:rsidDel="004221F7">
          <w:delText xml:space="preserve"> Batteries installed on platforms in the water should be secured so that they can be retrieved in the event of the aid being destroyed by a storm or passing vessel.</w:delText>
        </w:r>
      </w:del>
    </w:p>
    <w:p w14:paraId="169D58C6" w14:textId="77777777" w:rsidR="00DC693C" w:rsidDel="004221F7" w:rsidRDefault="00DC693C" w:rsidP="00DC693C">
      <w:pPr>
        <w:pStyle w:val="BodyText"/>
        <w:rPr>
          <w:del w:id="1455" w:author="Peter Dobson" w:date="2017-03-23T14:07:00Z"/>
        </w:rPr>
      </w:pPr>
      <w:del w:id="1456" w:author="Peter Dobson" w:date="2017-03-23T14:07:00Z">
        <w:r w:rsidDel="004221F7">
          <w:delText>Absorbent sponges or material capable of neutralizing spilled electrolyte may be installed in a containment system below the battery, and should be capable of holding at least two cells’ quantity of electrolyte.</w:delText>
        </w:r>
      </w:del>
    </w:p>
    <w:p w14:paraId="2D636F29" w14:textId="77777777" w:rsidR="00DC693C" w:rsidRDefault="00DC693C" w:rsidP="00DC693C">
      <w:pPr>
        <w:pStyle w:val="BodyText"/>
      </w:pPr>
      <w:r>
        <w:t xml:space="preserve">Install cell interconnections as per manufacturer’s instructions.  Coat cell posts and interconnections with </w:t>
      </w:r>
      <w:del w:id="1457" w:author="Peter Dobson" w:date="2017-03-23T15:26:00Z">
        <w:r w:rsidDel="00E109EC">
          <w:delText>anti-oxidizing grease or petroleum</w:delText>
        </w:r>
      </w:del>
      <w:ins w:id="1458" w:author="Peter Dobson" w:date="2017-03-23T15:26:00Z">
        <w:r w:rsidR="00E109EC">
          <w:t>acid free grease</w:t>
        </w:r>
      </w:ins>
      <w:r>
        <w:t xml:space="preserve"> </w:t>
      </w:r>
      <w:del w:id="1459" w:author="Peter Dobson" w:date="2017-03-23T15:26:00Z">
        <w:r w:rsidDel="00E109EC">
          <w:delText xml:space="preserve">jelly </w:delText>
        </w:r>
      </w:del>
      <w:r>
        <w:t>to prevent corrosion.  Insulated interconnection covers are recommended to prevent accidental short</w:t>
      </w:r>
      <w:ins w:id="1460" w:author="Peter Dobson" w:date="2017-03-23T14:09:00Z">
        <w:r w:rsidR="00A57147">
          <w:t xml:space="preserve"> circuit,</w:t>
        </w:r>
      </w:ins>
      <w:del w:id="1461" w:author="Peter Dobson" w:date="2017-03-23T14:09:00Z">
        <w:r w:rsidDel="00A57147">
          <w:delText>ing,</w:delText>
        </w:r>
      </w:del>
      <w:r>
        <w:t xml:space="preserve"> but in order to be effective they should be designed so as not to impede routine servicing tasks.</w:t>
      </w:r>
    </w:p>
    <w:p w14:paraId="5AAC3975" w14:textId="77777777" w:rsidR="00DC693C" w:rsidDel="00856C1B" w:rsidRDefault="00DC693C">
      <w:pPr>
        <w:pStyle w:val="Heading2"/>
        <w:rPr>
          <w:del w:id="1462" w:author="Peter Dobson" w:date="2017-03-23T14:13:00Z"/>
        </w:rPr>
        <w:pPrChange w:id="1463" w:author="Peter Dobson" w:date="2017-03-23T14:45:00Z">
          <w:pPr>
            <w:pStyle w:val="BodyText"/>
          </w:pPr>
        </w:pPrChange>
      </w:pPr>
      <w:commentRangeStart w:id="1464"/>
      <w:del w:id="1465" w:author="Peter Dobson" w:date="2017-03-23T14:09:00Z">
        <w:r w:rsidDel="00A57147">
          <w:delText xml:space="preserve">No ignition sources, including electric switching devices or lighting fixtures, should be installed in the battery room unless specifically approved for use in a hydrogen atmosphere.  </w:delText>
        </w:r>
      </w:del>
      <w:del w:id="1466" w:author="Peter Dobson" w:date="2017-03-23T14:13:00Z">
        <w:r w:rsidDel="00856C1B">
          <w:delText>For larger systems the electrical distribution system will need over current protection, circuit breakers are most often preferred to fuses because the breaker can be reset, while fuses must be replaced with the right physical and capacity replacement in a remote location.</w:delText>
        </w:r>
        <w:commentRangeEnd w:id="1464"/>
        <w:r w:rsidR="00A57147" w:rsidDel="00856C1B">
          <w:rPr>
            <w:rStyle w:val="CommentReference"/>
          </w:rPr>
          <w:commentReference w:id="1464"/>
        </w:r>
        <w:bookmarkStart w:id="1467" w:name="_Toc478637314"/>
        <w:bookmarkEnd w:id="1467"/>
      </w:del>
    </w:p>
    <w:p w14:paraId="1C2514DF" w14:textId="77777777" w:rsidR="00DC693C" w:rsidRDefault="00DC693C" w:rsidP="00981D6B">
      <w:pPr>
        <w:pStyle w:val="Heading2"/>
      </w:pPr>
      <w:bookmarkStart w:id="1468" w:name="_Toc450571104"/>
      <w:bookmarkStart w:id="1469" w:name="_Toc478637315"/>
      <w:r>
        <w:t>Ventilation</w:t>
      </w:r>
      <w:bookmarkEnd w:id="1468"/>
      <w:bookmarkEnd w:id="1469"/>
    </w:p>
    <w:p w14:paraId="559E80E8" w14:textId="77777777" w:rsidR="00DC693C" w:rsidRPr="00697B74" w:rsidRDefault="00DC693C" w:rsidP="00DC693C">
      <w:pPr>
        <w:pStyle w:val="Heading2separationline"/>
      </w:pPr>
    </w:p>
    <w:p w14:paraId="3CC43294" w14:textId="77777777" w:rsidR="00DC693C" w:rsidRDefault="00DC693C" w:rsidP="00DC693C">
      <w:pPr>
        <w:pStyle w:val="BodyText"/>
      </w:pPr>
      <w:r>
        <w:t>Lead-acid and nickel-cadmium batteries produce hydrogen and oxygen gas when charging.  Secondary batteries that employ recombination features will only gas when the gassing rate exceeds the recombination rate.  This generally occurs during overcharge.  Batteries without recombination features will gas when they are fully charged and continue to receive a charge (float condition).  The amount of hydrogen and oxygen evolved is not dependent on the type and size of battery (lead-acid or nickel-cadmium), but rather on the charging rate, number of cells and the length of time charge is applied.  Hydrogen and oxygen are produced as a result of electrolysis of the water in the electrolyte.  Hydrogen concentrations of up to 3% (by volume) are non-flammable, at 4-8% hydrogen will burn if exposed to an open flame or spark, and above 8% hydrogen will ignite explosively.  Hydrogen can also be produced in battery pockets by reaction between residual water and dissimilar metals or corrosion of metals by spilled electrolyte.</w:t>
      </w:r>
    </w:p>
    <w:p w14:paraId="4DD519A1" w14:textId="77777777" w:rsidR="00111BE7" w:rsidDel="00B16F0A" w:rsidRDefault="00111BE7" w:rsidP="00DC693C">
      <w:pPr>
        <w:pStyle w:val="BodyText"/>
        <w:rPr>
          <w:ins w:id="1470" w:author="Peter Dobson" w:date="2017-03-23T14:18:00Z"/>
          <w:del w:id="1471" w:author="Peter Dobson" w:date="2017-03-28T10:43:00Z"/>
        </w:rPr>
      </w:pPr>
      <w:ins w:id="1472" w:author="Peter Dobson" w:date="2017-03-23T14:19:00Z">
        <w:r>
          <w:t>Ventilation shall be provided in accordance with</w:t>
        </w:r>
      </w:ins>
      <w:ins w:id="1473" w:author="Peter Dobson" w:date="2017-03-23T14:20:00Z">
        <w:r>
          <w:t xml:space="preserve"> </w:t>
        </w:r>
      </w:ins>
      <w:commentRangeStart w:id="1474"/>
      <w:commentRangeStart w:id="1475"/>
      <w:ins w:id="1476" w:author="Peter Dobson" w:date="2017-03-23T14:18:00Z">
        <w:r>
          <w:t>I</w:t>
        </w:r>
        <w:r w:rsidR="00323783">
          <w:t>EC 62485-2</w:t>
        </w:r>
        <w:r>
          <w:t xml:space="preserve">.2014 </w:t>
        </w:r>
      </w:ins>
      <w:commentRangeEnd w:id="1474"/>
      <w:commentRangeEnd w:id="1475"/>
      <w:r w:rsidR="00B16F0A">
        <w:rPr>
          <w:rStyle w:val="CommentReference"/>
        </w:rPr>
        <w:commentReference w:id="1474"/>
      </w:r>
      <w:r w:rsidR="00B16F0A">
        <w:rPr>
          <w:rStyle w:val="CommentReference"/>
        </w:rPr>
        <w:commentReference w:id="1475"/>
      </w:r>
      <w:ins w:id="1477" w:author="Peter Dobson" w:date="2017-03-23T14:19:00Z">
        <w:r>
          <w:t>–</w:t>
        </w:r>
      </w:ins>
      <w:ins w:id="1478" w:author="Peter Dobson" w:date="2017-03-23T14:18:00Z">
        <w:r>
          <w:t xml:space="preserve"> Safety </w:t>
        </w:r>
      </w:ins>
      <w:ins w:id="1479" w:author="Peter Dobson" w:date="2017-03-23T14:19:00Z">
        <w:r>
          <w:t>requirements for secondary batteries and battery installations.</w:t>
        </w:r>
      </w:ins>
    </w:p>
    <w:p w14:paraId="0345025E" w14:textId="77777777" w:rsidR="00DC693C" w:rsidDel="00323783" w:rsidRDefault="00DC693C" w:rsidP="00DC693C">
      <w:pPr>
        <w:pStyle w:val="BodyText"/>
        <w:rPr>
          <w:del w:id="1480" w:author="Peter Dobson" w:date="2017-03-23T14:22:00Z"/>
        </w:rPr>
      </w:pPr>
      <w:del w:id="1481" w:author="Peter Dobson" w:date="2017-03-23T14:22:00Z">
        <w:r w:rsidDel="00323783">
          <w:delText xml:space="preserve">The maximum hydrogen concentration for an enclosed space set by the Occupational and Safety Health Act (OSHA) in the USA is 1%.  Check with your department which regulates worker safety or fire protection for acceptable limits in your country.  Some countries have substantially lower limits. </w:delText>
        </w:r>
      </w:del>
    </w:p>
    <w:p w14:paraId="09789191" w14:textId="77777777" w:rsidR="00DC693C" w:rsidDel="00323783" w:rsidRDefault="00DC693C" w:rsidP="00DC693C">
      <w:pPr>
        <w:pStyle w:val="BodyText"/>
        <w:rPr>
          <w:del w:id="1482" w:author="Peter Dobson" w:date="2017-03-23T14:22:00Z"/>
        </w:rPr>
      </w:pPr>
      <w:del w:id="1483" w:author="Peter Dobson" w:date="2017-03-23T14:22:00Z">
        <w:r w:rsidDel="00323783">
          <w:delText>Some batteries also release small quantities of toxic gases.  However, calculating the ventilation requirements based on the predominant gas, hydrogen, will maintain these gases below their toxic limits.</w:delText>
        </w:r>
      </w:del>
    </w:p>
    <w:p w14:paraId="71750ABE" w14:textId="77777777" w:rsidR="00DC693C" w:rsidDel="00323783" w:rsidRDefault="00DC693C" w:rsidP="00DC693C">
      <w:pPr>
        <w:pStyle w:val="BodyText"/>
        <w:rPr>
          <w:del w:id="1484" w:author="Peter Dobson" w:date="2017-03-23T14:22:00Z"/>
        </w:rPr>
      </w:pPr>
      <w:del w:id="1485" w:author="Peter Dobson" w:date="2017-03-23T14:22:00Z">
        <w:r w:rsidDel="00323783">
          <w:lastRenderedPageBreak/>
          <w:delText>Hydrogen production for lead-acid and nickel-cadmium standards should be complied with:</w:delText>
        </w:r>
      </w:del>
    </w:p>
    <w:p w14:paraId="322A0C28" w14:textId="77777777" w:rsidR="00DC693C" w:rsidDel="00323783" w:rsidRDefault="00DC693C" w:rsidP="00DC693C">
      <w:pPr>
        <w:pStyle w:val="BodyText"/>
        <w:ind w:left="567"/>
        <w:rPr>
          <w:del w:id="1486" w:author="Peter Dobson" w:date="2017-03-23T14:22:00Z"/>
        </w:rPr>
      </w:pPr>
      <w:del w:id="1487" w:author="Peter Dobson" w:date="2017-03-23T14:22:00Z">
        <w:r w:rsidDel="00323783">
          <w:delText>H = 0.459 x N x I</w:delText>
        </w:r>
      </w:del>
    </w:p>
    <w:p w14:paraId="12212FE1" w14:textId="77777777" w:rsidR="00DC693C" w:rsidDel="00323783" w:rsidRDefault="007C173C" w:rsidP="00DC693C">
      <w:pPr>
        <w:pStyle w:val="equation"/>
        <w:rPr>
          <w:del w:id="1488" w:author="Peter Dobson" w:date="2017-03-23T14:22:00Z"/>
        </w:rPr>
      </w:pPr>
      <w:bookmarkStart w:id="1489" w:name="_Toc450572610"/>
      <w:bookmarkStart w:id="1490" w:name="_Toc456182102"/>
      <w:del w:id="1491" w:author="Peter Dobson" w:date="2017-03-23T14:22:00Z">
        <w:r w:rsidDel="00323783">
          <w:delText>Hydrogen production when charging batteries</w:delText>
        </w:r>
        <w:bookmarkEnd w:id="1489"/>
        <w:bookmarkEnd w:id="1490"/>
      </w:del>
    </w:p>
    <w:p w14:paraId="1E3679F2" w14:textId="77777777" w:rsidR="00DC693C" w:rsidDel="00323783" w:rsidRDefault="00DC693C" w:rsidP="00DC693C">
      <w:pPr>
        <w:pStyle w:val="BodyText"/>
        <w:rPr>
          <w:del w:id="1492" w:author="Peter Dobson" w:date="2017-03-23T14:22:00Z"/>
        </w:rPr>
      </w:pPr>
      <w:del w:id="1493" w:author="Peter Dobson" w:date="2017-03-23T14:22:00Z">
        <w:r w:rsidDel="00323783">
          <w:delText xml:space="preserve">Where: </w:delText>
        </w:r>
      </w:del>
    </w:p>
    <w:p w14:paraId="2AF0FD07" w14:textId="77777777" w:rsidR="00DC693C" w:rsidDel="00323783" w:rsidRDefault="00DC693C" w:rsidP="00DC693C">
      <w:pPr>
        <w:pStyle w:val="BodyText"/>
        <w:ind w:left="567"/>
        <w:rPr>
          <w:del w:id="1494" w:author="Peter Dobson" w:date="2017-03-23T14:22:00Z"/>
        </w:rPr>
      </w:pPr>
      <w:del w:id="1495" w:author="Peter Dobson" w:date="2017-03-23T14:22:00Z">
        <w:r w:rsidDel="00323783">
          <w:delText>H is the amount of hydrogen produced in l/hr (litres/hour);</w:delText>
        </w:r>
      </w:del>
    </w:p>
    <w:p w14:paraId="7A27AD49" w14:textId="77777777" w:rsidR="00DC693C" w:rsidDel="00323783" w:rsidRDefault="00DC693C" w:rsidP="00DC693C">
      <w:pPr>
        <w:pStyle w:val="BodyText"/>
        <w:ind w:left="567"/>
        <w:rPr>
          <w:del w:id="1496" w:author="Peter Dobson" w:date="2017-03-23T14:22:00Z"/>
        </w:rPr>
      </w:pPr>
      <w:del w:id="1497" w:author="Peter Dobson" w:date="2017-03-23T14:22:00Z">
        <w:r w:rsidDel="00323783">
          <w:delText>0.459 l/hr is the maximum hydrogen production per cell per ampere charge current at standard temperature and pressure;</w:delText>
        </w:r>
      </w:del>
    </w:p>
    <w:p w14:paraId="5F2FCF1D" w14:textId="77777777" w:rsidR="00DC693C" w:rsidDel="00323783" w:rsidRDefault="00DC693C" w:rsidP="00DC693C">
      <w:pPr>
        <w:pStyle w:val="BodyText"/>
        <w:ind w:left="567"/>
        <w:rPr>
          <w:del w:id="1498" w:author="Peter Dobson" w:date="2017-03-23T14:22:00Z"/>
        </w:rPr>
      </w:pPr>
      <w:del w:id="1499" w:author="Peter Dobson" w:date="2017-03-23T14:22:00Z">
        <w:r w:rsidDel="00323783">
          <w:delText>N is the number of cells;</w:delText>
        </w:r>
      </w:del>
    </w:p>
    <w:p w14:paraId="482986A4" w14:textId="77777777" w:rsidR="00323783" w:rsidRDefault="00323783" w:rsidP="00DC693C">
      <w:pPr>
        <w:pStyle w:val="BodyText"/>
        <w:rPr>
          <w:ins w:id="1500" w:author="Peter Dobson" w:date="2017-03-23T14:23:00Z"/>
        </w:rPr>
      </w:pPr>
    </w:p>
    <w:p w14:paraId="7C1F2C1F" w14:textId="77777777" w:rsidR="00DC693C" w:rsidDel="00323783" w:rsidRDefault="00323783" w:rsidP="00DC693C">
      <w:pPr>
        <w:pStyle w:val="BodyText"/>
        <w:ind w:left="567"/>
        <w:rPr>
          <w:del w:id="1501" w:author="Peter Dobson" w:date="2017-03-23T14:22:00Z"/>
        </w:rPr>
      </w:pPr>
      <w:ins w:id="1502" w:author="Peter Dobson" w:date="2017-03-23T14:23:00Z">
        <w:r>
          <w:t xml:space="preserve">Where possible natural ventilation should be used. </w:t>
        </w:r>
      </w:ins>
      <w:del w:id="1503" w:author="Peter Dobson" w:date="2017-03-23T14:22:00Z">
        <w:r w:rsidR="00DC693C" w:rsidDel="00323783">
          <w:delText>I is the estimated charge current.</w:delText>
        </w:r>
      </w:del>
    </w:p>
    <w:p w14:paraId="52ECACB4" w14:textId="77777777" w:rsidR="00DC693C" w:rsidDel="00323783" w:rsidRDefault="00DC693C" w:rsidP="00DC693C">
      <w:pPr>
        <w:pStyle w:val="BodyText"/>
        <w:rPr>
          <w:del w:id="1504" w:author="Peter Dobson" w:date="2017-03-23T14:22:00Z"/>
        </w:rPr>
      </w:pPr>
      <w:del w:id="1505" w:author="Peter Dobson" w:date="2017-03-23T14:22:00Z">
        <w:r w:rsidDel="00323783">
          <w:delText>The charge current for the battery must be determined.  Battery manufacturers can provide information on gassing rates for their batteries.  Be aware that some batteries, especially lead-antimony, will gas at a higher rate as they age, and as the battery temperature rises above nominal (usually 25 degrees C).  Short of this, a general rule of thumb is that the float current will not exceed one percent (0.01) of the rated capacity in ampere-hours.  This rule of thumb does not account for charger failure, which could charge the battery at a rate higher than one percent of the rated capacity.  While this type of failure is rare, it is wise to see if the factor of safety between the maximum concentration level (see below) and the lower flammable limit (4 percent) can accommodate the excess hydrogen production.  Hydrogen detectors or overvoltage alarms tied to telemetry systems can provide advance warning of dangerous levels of gas.  Installation of such warning systems in enclosed compartments in aids to navigation should be considered.</w:delText>
        </w:r>
      </w:del>
    </w:p>
    <w:p w14:paraId="5CAA5094" w14:textId="77777777" w:rsidR="00DC693C" w:rsidDel="00323783" w:rsidRDefault="00DC693C" w:rsidP="00DC693C">
      <w:pPr>
        <w:pStyle w:val="BodyText"/>
        <w:rPr>
          <w:del w:id="1506" w:author="Peter Dobson" w:date="2017-03-23T14:22:00Z"/>
        </w:rPr>
      </w:pPr>
      <w:del w:id="1507" w:author="Peter Dobson" w:date="2017-03-23T14:22:00Z">
        <w:r w:rsidDel="00323783">
          <w:delText>Knowing the amount of hydrogen produced, the amount of new air required to prevent the concentration from exceeding the predetermined level can be calculated:</w:delText>
        </w:r>
      </w:del>
    </w:p>
    <w:p w14:paraId="0CE219C8" w14:textId="77777777" w:rsidR="00DC693C" w:rsidDel="00323783" w:rsidRDefault="00DC693C" w:rsidP="00DC693C">
      <w:pPr>
        <w:pStyle w:val="BodyText"/>
        <w:ind w:left="567"/>
        <w:rPr>
          <w:del w:id="1508" w:author="Peter Dobson" w:date="2017-03-23T14:22:00Z"/>
        </w:rPr>
      </w:pPr>
      <w:del w:id="1509" w:author="Peter Dobson" w:date="2017-03-23T14:22:00Z">
        <w:r w:rsidDel="00323783">
          <w:delText>A = H/C</w:delText>
        </w:r>
      </w:del>
    </w:p>
    <w:p w14:paraId="5903C33B" w14:textId="77777777" w:rsidR="00DC693C" w:rsidDel="00323783" w:rsidRDefault="000844AD" w:rsidP="000844AD">
      <w:pPr>
        <w:pStyle w:val="equation"/>
        <w:rPr>
          <w:del w:id="1510" w:author="Peter Dobson" w:date="2017-03-23T14:22:00Z"/>
        </w:rPr>
      </w:pPr>
      <w:bookmarkStart w:id="1511" w:name="_Toc456182103"/>
      <w:bookmarkStart w:id="1512" w:name="_Toc450572611"/>
      <w:del w:id="1513" w:author="Peter Dobson" w:date="2017-03-23T14:22:00Z">
        <w:r w:rsidRPr="000844AD" w:rsidDel="00323783">
          <w:delText>Air changes required for safe battery charging</w:delText>
        </w:r>
        <w:bookmarkEnd w:id="1511"/>
        <w:r w:rsidDel="00323783">
          <w:delText xml:space="preserve"> </w:delText>
        </w:r>
        <w:bookmarkEnd w:id="1512"/>
      </w:del>
    </w:p>
    <w:p w14:paraId="00658368" w14:textId="77777777" w:rsidR="00DC693C" w:rsidDel="00323783" w:rsidRDefault="00DC693C" w:rsidP="00DC693C">
      <w:pPr>
        <w:pStyle w:val="BodyText"/>
        <w:rPr>
          <w:del w:id="1514" w:author="Peter Dobson" w:date="2017-03-23T14:22:00Z"/>
        </w:rPr>
      </w:pPr>
      <w:del w:id="1515" w:author="Peter Dobson" w:date="2017-03-23T14:22:00Z">
        <w:r w:rsidDel="00323783">
          <w:delText xml:space="preserve">Where: </w:delText>
        </w:r>
      </w:del>
    </w:p>
    <w:p w14:paraId="516EDF82" w14:textId="77777777" w:rsidR="00DC693C" w:rsidDel="00323783" w:rsidRDefault="00DC693C" w:rsidP="00DC693C">
      <w:pPr>
        <w:pStyle w:val="BodyText"/>
        <w:ind w:left="567"/>
        <w:rPr>
          <w:del w:id="1516" w:author="Peter Dobson" w:date="2017-03-23T14:22:00Z"/>
        </w:rPr>
      </w:pPr>
      <w:del w:id="1517" w:author="Peter Dobson" w:date="2017-03-23T14:22:00Z">
        <w:r w:rsidDel="00323783">
          <w:delText>A is the amount of new air required in l/hr;</w:delText>
        </w:r>
      </w:del>
    </w:p>
    <w:p w14:paraId="258156F2" w14:textId="77777777" w:rsidR="00DC693C" w:rsidDel="00323783" w:rsidRDefault="00DC693C" w:rsidP="00DC693C">
      <w:pPr>
        <w:pStyle w:val="BodyText"/>
        <w:ind w:left="567"/>
        <w:rPr>
          <w:del w:id="1518" w:author="Peter Dobson" w:date="2017-03-23T14:22:00Z"/>
        </w:rPr>
      </w:pPr>
      <w:del w:id="1519" w:author="Peter Dobson" w:date="2017-03-23T14:22:00Z">
        <w:r w:rsidDel="00323783">
          <w:delText>H is the amount of hydrogen production in l/hr;</w:delText>
        </w:r>
      </w:del>
    </w:p>
    <w:p w14:paraId="6DF1462C" w14:textId="77777777" w:rsidR="00DC693C" w:rsidDel="00323783" w:rsidRDefault="00DC693C" w:rsidP="00DC693C">
      <w:pPr>
        <w:pStyle w:val="BodyText"/>
        <w:ind w:left="567"/>
        <w:rPr>
          <w:del w:id="1520" w:author="Peter Dobson" w:date="2017-03-23T14:22:00Z"/>
        </w:rPr>
      </w:pPr>
      <w:del w:id="1521" w:author="Peter Dobson" w:date="2017-03-23T14:22:00Z">
        <w:r w:rsidDel="00323783">
          <w:delText>C is the maximum concentration level as a decimal.</w:delText>
        </w:r>
      </w:del>
    </w:p>
    <w:p w14:paraId="5C1DF208" w14:textId="4798007B" w:rsidR="00DC693C" w:rsidDel="00323783" w:rsidRDefault="00A856FD" w:rsidP="00DC693C">
      <w:pPr>
        <w:pStyle w:val="BodyText"/>
        <w:rPr>
          <w:del w:id="1522" w:author="Peter Dobson" w:date="2017-03-23T14:22:00Z"/>
        </w:rPr>
      </w:pPr>
      <w:del w:id="1523" w:author="Peter Dobson" w:date="2017-03-23T14:22:00Z">
        <w:r w:rsidDel="00323783">
          <w:rPr>
            <w:noProof/>
            <w:lang w:val="en-IE" w:eastAsia="en-IE"/>
          </w:rPr>
          <mc:AlternateContent>
            <mc:Choice Requires="wps">
              <w:drawing>
                <wp:anchor distT="0" distB="0" distL="114300" distR="114300" simplePos="0" relativeHeight="251669504" behindDoc="0" locked="0" layoutInCell="1" allowOverlap="1" wp14:anchorId="5F7E074F" wp14:editId="75D6AC2C">
                  <wp:simplePos x="0" y="0"/>
                  <wp:positionH relativeFrom="column">
                    <wp:posOffset>-2540</wp:posOffset>
                  </wp:positionH>
                  <wp:positionV relativeFrom="paragraph">
                    <wp:posOffset>1344295</wp:posOffset>
                  </wp:positionV>
                  <wp:extent cx="6301105" cy="573405"/>
                  <wp:effectExtent l="0" t="0" r="23495" b="36195"/>
                  <wp:wrapSquare wrapText="bothSides"/>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1105" cy="573405"/>
                          </a:xfrm>
                          <a:prstGeom prst="rect">
                            <a:avLst/>
                          </a:prstGeom>
                          <a:noFill/>
                          <a:ln>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62F8362A" w14:textId="77777777" w:rsidR="00C86395" w:rsidRDefault="00C86395" w:rsidP="00DC693C">
                              <w:pPr>
                                <w:jc w:val="center"/>
                                <w:rPr>
                                  <w:b/>
                                </w:rPr>
                              </w:pPr>
                              <w:r w:rsidRPr="00510646">
                                <w:rPr>
                                  <w:b/>
                                </w:rPr>
                                <w:t>WARNING!</w:t>
                              </w:r>
                            </w:p>
                            <w:p w14:paraId="6742D7B3" w14:textId="77777777" w:rsidR="00C86395" w:rsidRDefault="00C86395" w:rsidP="00DC693C">
                              <w:pPr>
                                <w:jc w:val="center"/>
                                <w:rPr>
                                  <w:b/>
                                </w:rPr>
                              </w:pPr>
                              <w:r w:rsidRPr="00510646">
                                <w:rPr>
                                  <w:b/>
                                </w:rPr>
                                <w:t>HYDROGEN GAS.  EXTINGUISH SMOKING MATERIALS</w:t>
                              </w:r>
                            </w:p>
                            <w:p w14:paraId="0A59E431" w14:textId="77777777" w:rsidR="00C86395" w:rsidRDefault="00C86395" w:rsidP="00DC693C">
                              <w:pPr>
                                <w:jc w:val="center"/>
                              </w:pPr>
                              <w:r w:rsidRPr="00510646">
                                <w:rPr>
                                  <w:b/>
                                </w:rPr>
                                <w:t>ALLOW SPACE TO VENTILATE FOR 5 MINUTES BEFORE ENTERING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E074F" id="Text Box 8" o:spid="_x0000_s1035" type="#_x0000_t202" style="position:absolute;margin-left:-.2pt;margin-top:105.85pt;width:496.15pt;height:4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" filled="f" strokecolor="#00558c [3204]">
                  <v:path arrowok="t"/>
                  <v:textbox>
                    <w:txbxContent>
                      <w:p w14:paraId="62F8362A" w14:textId="77777777" w:rsidR="00C86395" w:rsidRDefault="00C86395" w:rsidP="00DC693C">
                        <w:pPr>
                          <w:jc w:val="center"/>
                          <w:rPr>
                            <w:b/>
                          </w:rPr>
                        </w:pPr>
                        <w:r w:rsidRPr="00510646">
                          <w:rPr>
                            <w:b/>
                          </w:rPr>
                          <w:t>WARNING!</w:t>
                        </w:r>
                      </w:p>
                      <w:p w14:paraId="6742D7B3" w14:textId="77777777" w:rsidR="00C86395" w:rsidRDefault="00C86395" w:rsidP="00DC693C">
                        <w:pPr>
                          <w:jc w:val="center"/>
                          <w:rPr>
                            <w:b/>
                          </w:rPr>
                        </w:pPr>
                        <w:r w:rsidRPr="00510646">
                          <w:rPr>
                            <w:b/>
                          </w:rPr>
                          <w:t>HYDROGEN GAS.  EXTINGUISH SMOKING MATERIALS</w:t>
                        </w:r>
                      </w:p>
                      <w:p w14:paraId="0A59E431" w14:textId="77777777" w:rsidR="00C86395" w:rsidRDefault="00C86395" w:rsidP="00DC693C">
                        <w:pPr>
                          <w:jc w:val="center"/>
                        </w:pPr>
                        <w:r w:rsidRPr="00510646">
                          <w:rPr>
                            <w:b/>
                          </w:rPr>
                          <w:t>ALLOW SPACE TO VENTILATE FOR 5 MINUTES BEFORE ENTERING</w:t>
                        </w:r>
                      </w:p>
                    </w:txbxContent>
                  </v:textbox>
                  <w10:wrap type="square"/>
                </v:shape>
              </w:pict>
            </mc:Fallback>
          </mc:AlternateContent>
        </w:r>
        <w:r w:rsidR="00DC693C" w:rsidDel="00323783">
          <w:delText>Next, the size of the battery enclosure or room must be calculated.  For larger systems ashore, manufacturers of 'Modular' rooms may be able to provide information on natural air change rate.  On converted dwellings, a 'tight' battery room will have an air exchange in about 4 hours.  Therefore, as an example, if we require 8000 l/hr of new air, then the battery room must have a volume of at least 32000 litres if no vent system is installed.  If additional venting is required, then the preferred type is a low mounted louvered vent in the door or wall and a ridge vent (to expel hydrogen trapped near the ceiling) at the highest point in the shelter.  Warning signs should be posted on each door to a battery space similar to the following example:</w:delText>
        </w:r>
      </w:del>
    </w:p>
    <w:p w14:paraId="03DAF40D" w14:textId="77777777" w:rsidR="00DC693C" w:rsidRDefault="00DC693C" w:rsidP="00DC693C">
      <w:pPr>
        <w:pStyle w:val="BodyText"/>
      </w:pPr>
      <w:r>
        <w:t xml:space="preserve">If natural ventilation is unable to produce the necessary air changes, then mechanical exhaust ventilation </w:t>
      </w:r>
      <w:del w:id="1524" w:author="Peter Dobson" w:date="2017-03-23T14:24:00Z">
        <w:r w:rsidDel="00000720">
          <w:delText xml:space="preserve">should </w:delText>
        </w:r>
      </w:del>
      <w:ins w:id="1525" w:author="Peter Dobson" w:date="2017-03-23T14:24:00Z">
        <w:r w:rsidR="00000720">
          <w:t xml:space="preserve">can </w:t>
        </w:r>
      </w:ins>
      <w:r>
        <w:t>be employed</w:t>
      </w:r>
      <w:ins w:id="1526" w:author="Peter Dobson" w:date="2017-03-23T14:25:00Z">
        <w:r w:rsidR="00000720">
          <w:t xml:space="preserve">. </w:t>
        </w:r>
      </w:ins>
      <w:del w:id="1527" w:author="Peter Dobson" w:date="2017-03-23T14:25:00Z">
        <w:r w:rsidDel="00000720">
          <w:delText xml:space="preserve">, arranged with the exhaust at the top of the space, and adequate inlet air openings at or near floor level.  Exhaust fans must be of a type designed for use in a battery compartment.  The associated fan motor </w:delText>
        </w:r>
        <w:r w:rsidDel="00000720">
          <w:lastRenderedPageBreak/>
          <w:delText>and ducting should be arranged so the motor is completely external to the ducting and battery space being ventilated.</w:delText>
        </w:r>
      </w:del>
    </w:p>
    <w:p w14:paraId="01D153B8" w14:textId="77777777" w:rsidR="00DC693C" w:rsidRDefault="00DC693C" w:rsidP="00DC693C">
      <w:pPr>
        <w:pStyle w:val="BodyText"/>
      </w:pPr>
      <w:r>
        <w:t>Recombination caps are available for various battery types.  These will reduce the amount of hydrogen vented by the battery but battery compartment ventilation will still be required.  Details of volumes of gas produced will be available from the battery manufacturer.</w:t>
      </w:r>
    </w:p>
    <w:p w14:paraId="568567C6" w14:textId="77777777" w:rsidR="00DC693C" w:rsidDel="0063264D" w:rsidRDefault="00DC693C">
      <w:pPr>
        <w:pStyle w:val="Heading2"/>
        <w:rPr>
          <w:del w:id="1528" w:author="Peter Dobson" w:date="2017-03-23T14:27:00Z"/>
        </w:rPr>
        <w:pPrChange w:id="1529" w:author="Peter Dobson" w:date="2017-03-23T14:45:00Z">
          <w:pPr>
            <w:pStyle w:val="Heading3"/>
          </w:pPr>
        </w:pPrChange>
      </w:pPr>
      <w:bookmarkStart w:id="1530" w:name="_Toc450571105"/>
      <w:del w:id="1531" w:author="Peter Dobson" w:date="2017-03-23T14:27:00Z">
        <w:r w:rsidDel="0063264D">
          <w:delText>Buoy Installation</w:delText>
        </w:r>
        <w:bookmarkStart w:id="1532" w:name="_Toc478637316"/>
        <w:bookmarkEnd w:id="1530"/>
        <w:bookmarkEnd w:id="1532"/>
      </w:del>
    </w:p>
    <w:p w14:paraId="56EAFE08" w14:textId="77777777" w:rsidR="00DC693C" w:rsidDel="0063264D" w:rsidRDefault="00DC693C">
      <w:pPr>
        <w:pStyle w:val="Heading2"/>
        <w:rPr>
          <w:del w:id="1533" w:author="Peter Dobson" w:date="2017-03-23T14:27:00Z"/>
        </w:rPr>
        <w:pPrChange w:id="1534" w:author="Peter Dobson" w:date="2017-03-23T14:45:00Z">
          <w:pPr>
            <w:pStyle w:val="BodyText"/>
          </w:pPr>
        </w:pPrChange>
      </w:pPr>
      <w:del w:id="1535" w:author="Peter Dobson" w:date="2017-03-23T14:27:00Z">
        <w:r w:rsidDel="0063264D">
          <w:delText>Buoy pockets housing batteries should be vented where necessary to prevent hydrogen build up or for the correct operation of air-depolarised batteries.  One method is to provide a vent line for each battery pocket of at least 19mm diameter.  The vent line should enter the top of each pocket with crossover tubes at the bottom.  If the vent lines terminate at opposite sides of a radar reflector or other solid structure, then air flow is created as prevailing winds set up a pressure differential between the two vents.  The crossover tube ensures that the entire pocket is purged.  Two vents are used in the case of a single battery pocket design; one enters the pocket at the top, the other at the bottom to ensure complete evacuation.  Vent lines may have vent valves installed to restrict intrusion of water.  This method of venting has proved suitable for providing oxygen for up to 6000 ampere-hours of primary air depolarized batteries.</w:delText>
        </w:r>
        <w:bookmarkStart w:id="1536" w:name="_Toc478637317"/>
        <w:bookmarkEnd w:id="1536"/>
      </w:del>
    </w:p>
    <w:p w14:paraId="1020675B" w14:textId="77777777" w:rsidR="00DC693C" w:rsidDel="0063264D" w:rsidRDefault="00DC693C">
      <w:pPr>
        <w:pStyle w:val="Heading2"/>
        <w:rPr>
          <w:del w:id="1537" w:author="Peter Dobson" w:date="2017-03-23T14:27:00Z"/>
        </w:rPr>
        <w:pPrChange w:id="1538" w:author="Peter Dobson" w:date="2017-03-23T14:45:00Z">
          <w:pPr>
            <w:pStyle w:val="BodyText"/>
          </w:pPr>
        </w:pPrChange>
      </w:pPr>
      <w:del w:id="1539" w:author="Peter Dobson" w:date="2017-03-23T14:27:00Z">
        <w:r w:rsidDel="0063264D">
          <w:delText>Battery boxes in the buoy superstructure can be easily ventilated and drained thus avoiding the gas and flooding hazards associated with pockets in the buoy body.</w:delText>
        </w:r>
        <w:bookmarkStart w:id="1540" w:name="_Toc478637318"/>
        <w:bookmarkEnd w:id="1540"/>
      </w:del>
    </w:p>
    <w:p w14:paraId="4629B77E" w14:textId="77777777" w:rsidR="00DC693C" w:rsidRDefault="00DC693C" w:rsidP="00981D6B">
      <w:pPr>
        <w:pStyle w:val="Heading2"/>
      </w:pPr>
      <w:bookmarkStart w:id="1541" w:name="_Toc450571106"/>
      <w:bookmarkStart w:id="1542" w:name="_Toc478637319"/>
      <w:r>
        <w:t>Recycling and Disposal</w:t>
      </w:r>
      <w:bookmarkEnd w:id="1541"/>
      <w:bookmarkEnd w:id="1542"/>
    </w:p>
    <w:p w14:paraId="497147C5" w14:textId="77777777" w:rsidR="00DC693C" w:rsidRPr="00697B74" w:rsidRDefault="00DC693C" w:rsidP="00DC693C">
      <w:pPr>
        <w:pStyle w:val="Heading2separationline"/>
      </w:pPr>
    </w:p>
    <w:p w14:paraId="19DB3918" w14:textId="464250ED" w:rsidR="00DC693C" w:rsidRDefault="0063264D" w:rsidP="00DC693C">
      <w:pPr>
        <w:pStyle w:val="BodyText"/>
      </w:pPr>
      <w:ins w:id="1543" w:author="Peter Dobson" w:date="2017-03-23T14:28:00Z">
        <w:r>
          <w:t xml:space="preserve">The </w:t>
        </w:r>
      </w:ins>
      <w:ins w:id="1544" w:author="Peter Dobson" w:date="2017-03-23T14:27:00Z">
        <w:r>
          <w:t>l</w:t>
        </w:r>
      </w:ins>
      <w:del w:id="1545" w:author="Peter Dobson" w:date="2017-03-23T14:27:00Z">
        <w:r w:rsidR="00DC693C" w:rsidDel="0063264D">
          <w:delText>L</w:delText>
        </w:r>
      </w:del>
      <w:r w:rsidR="00DC693C">
        <w:t>aws and regulations</w:t>
      </w:r>
      <w:ins w:id="1546" w:author="Peter Dobson" w:date="2017-03-23T14:28:00Z">
        <w:r>
          <w:t>, both national and international</w:t>
        </w:r>
      </w:ins>
      <w:r w:rsidR="00DC693C">
        <w:t xml:space="preserve"> governing the recycling and disposal of batteries are </w:t>
      </w:r>
      <w:del w:id="1547" w:author="Peter Dobson" w:date="2017-03-23T14:28:00Z">
        <w:r w:rsidR="00DC693C" w:rsidDel="0063264D">
          <w:delText>getting stricter every year</w:delText>
        </w:r>
      </w:del>
      <w:ins w:id="1548" w:author="Peter Dobson" w:date="2017-03-23T14:28:00Z">
        <w:r>
          <w:t>continually evolving</w:t>
        </w:r>
      </w:ins>
      <w:r w:rsidR="00DC693C">
        <w:t>.</w:t>
      </w:r>
      <w:del w:id="1549" w:author="Peter Dobson" w:date="2017-03-23T14:29:00Z">
        <w:r w:rsidR="00DC693C" w:rsidDel="0063264D">
          <w:delText xml:space="preserve">  In many countries,</w:delText>
        </w:r>
      </w:del>
      <w:r w:rsidR="00DC693C">
        <w:t xml:space="preserve"> </w:t>
      </w:r>
      <w:ins w:id="1550" w:author="Peter Dobson" w:date="2017-03-23T14:29:00Z">
        <w:r>
          <w:t>B</w:t>
        </w:r>
      </w:ins>
      <w:del w:id="1551" w:author="Peter Dobson" w:date="2017-03-23T14:29:00Z">
        <w:r w:rsidR="00DC693C" w:rsidDel="0063264D">
          <w:delText>b</w:delText>
        </w:r>
      </w:del>
      <w:r w:rsidR="00DC693C">
        <w:t xml:space="preserve">atteries are considered hazardous waste.  The heavy metals used in these batteries, when improperly disposed of, will damage the environment; the corrosive nature of battery electrolytes can also cause damage if released.  While lithium batteries pose little pollution risk they must still be disposed of as hazardous waste because of their history of explosive venting </w:t>
      </w:r>
      <w:ins w:id="1552" w:author="Peter Dobson" w:date="2017-03-23T14:34:00Z">
        <w:r w:rsidR="000435D2">
          <w:t>if not fully discharged</w:t>
        </w:r>
      </w:ins>
      <w:del w:id="1553" w:author="Peter Dobson" w:date="2017-03-23T14:35:00Z">
        <w:r w:rsidR="00DC693C" w:rsidDel="000435D2">
          <w:delText>in various circumstances</w:delText>
        </w:r>
      </w:del>
      <w:r w:rsidR="00DC693C">
        <w:t>.  Lead-acid and nickel-cadmium batteries are recyclable in most countries, although restrictions on nickel-cadmium recycling appear to be increasing, along with the associated costs.</w:t>
      </w:r>
      <w:ins w:id="1554" w:author="Peter Dobson" w:date="2017-03-28T10:50:00Z">
        <w:r w:rsidR="00993235" w:rsidRPr="00993235">
          <w:t xml:space="preserve"> </w:t>
        </w:r>
        <w:r w:rsidR="00993235">
          <w:t xml:space="preserve">For further guidance on disposal see guideline 1036 </w:t>
        </w:r>
      </w:ins>
      <w:ins w:id="1555" w:author="Peter Dobson" w:date="2017-03-28T10:51:00Z">
        <w:r w:rsidR="00993235">
          <w:t>–</w:t>
        </w:r>
      </w:ins>
      <w:ins w:id="1556" w:author="Peter Dobson" w:date="2017-03-28T10:50:00Z">
        <w:r w:rsidR="00993235">
          <w:t xml:space="preserve"> </w:t>
        </w:r>
      </w:ins>
      <w:ins w:id="1557" w:author="Peter Dobson" w:date="2017-03-28T10:51:00Z">
        <w:r w:rsidR="00993235">
          <w:t>on environmental management.</w:t>
        </w:r>
      </w:ins>
      <w:del w:id="1558" w:author="Peter Dobson" w:date="2017-03-23T14:36:00Z">
        <w:r w:rsidR="00DC693C" w:rsidDel="00981D6B">
          <w:delText xml:space="preserve">  Every effort should be made to handle these batteries correctly when it comes time to dispose of them, in most countries, strict laws govern the handling of hazardous waste.  In addition, detailed records must be maintained to account for the whereabouts of batteries during all phases of disposal.  Reputable transporters are used to ensure that the material ends up at the destination and not by the wayside.  The first point of contact for establishing disposal arrangements should be the battery vendor.</w:delText>
        </w:r>
      </w:del>
    </w:p>
    <w:p w14:paraId="0A2A101C" w14:textId="77777777" w:rsidR="00DC693C" w:rsidRDefault="00DC693C" w:rsidP="00DC693C">
      <w:pPr>
        <w:pStyle w:val="Heading1"/>
      </w:pPr>
      <w:bookmarkStart w:id="1559" w:name="_Toc450571107"/>
      <w:bookmarkStart w:id="1560" w:name="_Toc478637320"/>
      <w:r>
        <w:t>MAINTENANCE PRACTICES</w:t>
      </w:r>
      <w:bookmarkEnd w:id="1559"/>
      <w:bookmarkEnd w:id="1560"/>
    </w:p>
    <w:p w14:paraId="0AB8B31B" w14:textId="77777777" w:rsidR="00DC693C" w:rsidRPr="00697B74" w:rsidRDefault="00DC693C" w:rsidP="00DC693C">
      <w:pPr>
        <w:pStyle w:val="Heading1separatationline"/>
      </w:pPr>
    </w:p>
    <w:p w14:paraId="6ABBB75F" w14:textId="77777777" w:rsidR="00DC693C" w:rsidRDefault="00DC693C" w:rsidP="00981D6B">
      <w:pPr>
        <w:pStyle w:val="Heading2"/>
      </w:pPr>
      <w:bookmarkStart w:id="1561" w:name="_Toc450571108"/>
      <w:bookmarkStart w:id="1562" w:name="_Toc478637321"/>
      <w:r>
        <w:t>General considerations</w:t>
      </w:r>
      <w:bookmarkEnd w:id="1561"/>
      <w:bookmarkEnd w:id="1562"/>
    </w:p>
    <w:p w14:paraId="3E76A9ED" w14:textId="77777777" w:rsidR="00DC693C" w:rsidRPr="00697B74" w:rsidRDefault="00DC693C" w:rsidP="00DC693C">
      <w:pPr>
        <w:pStyle w:val="Heading2separationline"/>
      </w:pPr>
    </w:p>
    <w:p w14:paraId="6961D0F2" w14:textId="77777777" w:rsidR="00DC693C" w:rsidRDefault="00DC693C" w:rsidP="00DC693C">
      <w:pPr>
        <w:pStyle w:val="BodyText"/>
      </w:pPr>
      <w:r>
        <w:t xml:space="preserve">In a correctly designed AtoN application, the battery may require </w:t>
      </w:r>
      <w:del w:id="1563" w:author="Peter Dobson" w:date="2017-03-23T14:37:00Z">
        <w:r w:rsidDel="00981D6B">
          <w:delText>a</w:delText>
        </w:r>
      </w:del>
      <w:r>
        <w:t xml:space="preserve"> </w:t>
      </w:r>
      <w:del w:id="1564" w:author="Peter Dobson" w:date="2017-03-23T14:37:00Z">
        <w:r w:rsidDel="00981D6B">
          <w:delText>minimu</w:delText>
        </w:r>
      </w:del>
      <w:ins w:id="1565" w:author="Peter Dobson" w:date="2017-03-23T14:37:00Z">
        <w:r w:rsidR="00981D6B">
          <w:t>minimal maintenance</w:t>
        </w:r>
      </w:ins>
      <w:del w:id="1566" w:author="Peter Dobson" w:date="2017-03-23T14:36:00Z">
        <w:r w:rsidDel="00981D6B">
          <w:delText>m of</w:delText>
        </w:r>
      </w:del>
      <w:del w:id="1567" w:author="Peter Dobson" w:date="2017-03-23T14:37:00Z">
        <w:r w:rsidDel="00981D6B">
          <w:delText xml:space="preserve"> attention</w:delText>
        </w:r>
      </w:del>
      <w:r>
        <w:t>.  However, it is good practice with a battery system to carry out an inspection of the battery system either at least once per year, or at the recommended interval to ensure that the charger, the battery, and the ancillary electronics are functioning correctly.</w:t>
      </w:r>
    </w:p>
    <w:p w14:paraId="6899CAAC" w14:textId="77777777" w:rsidR="00DC693C" w:rsidDel="00981D6B" w:rsidRDefault="00DC693C" w:rsidP="00DC693C">
      <w:pPr>
        <w:pStyle w:val="BodyText"/>
        <w:rPr>
          <w:del w:id="1568" w:author="Peter Dobson" w:date="2017-03-23T14:38:00Z"/>
        </w:rPr>
      </w:pPr>
      <w:del w:id="1569" w:author="Peter Dobson" w:date="2017-03-23T14:38:00Z">
        <w:r w:rsidDel="00981D6B">
          <w:delText>The maintenance of batteries may be divided into a number of levels:</w:delText>
        </w:r>
      </w:del>
    </w:p>
    <w:p w14:paraId="6F0124DD" w14:textId="77777777" w:rsidR="00DC693C" w:rsidDel="00981D6B" w:rsidRDefault="00DC693C" w:rsidP="00DC693C">
      <w:pPr>
        <w:pStyle w:val="Bullet1"/>
        <w:rPr>
          <w:del w:id="1570" w:author="Peter Dobson" w:date="2017-03-23T14:38:00Z"/>
        </w:rPr>
      </w:pPr>
      <w:del w:id="1571" w:author="Peter Dobson" w:date="2017-03-23T14:38:00Z">
        <w:r w:rsidDel="00981D6B">
          <w:lastRenderedPageBreak/>
          <w:delText>remote monitoring;</w:delText>
        </w:r>
      </w:del>
    </w:p>
    <w:p w14:paraId="19F02035" w14:textId="77777777" w:rsidR="00DC693C" w:rsidDel="00981D6B" w:rsidRDefault="00DC693C" w:rsidP="00DC693C">
      <w:pPr>
        <w:pStyle w:val="Bullet1"/>
        <w:rPr>
          <w:del w:id="1572" w:author="Peter Dobson" w:date="2017-03-23T14:38:00Z"/>
        </w:rPr>
      </w:pPr>
      <w:del w:id="1573" w:author="Peter Dobson" w:date="2017-03-23T14:38:00Z">
        <w:r w:rsidDel="00981D6B">
          <w:delText>routine checks / inspections;</w:delText>
        </w:r>
      </w:del>
    </w:p>
    <w:p w14:paraId="2C1056B7" w14:textId="77777777" w:rsidR="00DC693C" w:rsidDel="00981D6B" w:rsidRDefault="00DC693C" w:rsidP="00DC693C">
      <w:pPr>
        <w:pStyle w:val="Bullet1"/>
        <w:rPr>
          <w:del w:id="1574" w:author="Peter Dobson" w:date="2017-03-23T14:38:00Z"/>
        </w:rPr>
      </w:pPr>
      <w:del w:id="1575" w:author="Peter Dobson" w:date="2017-03-23T14:38:00Z">
        <w:r w:rsidDel="00981D6B">
          <w:delText>periodic overhaul;</w:delText>
        </w:r>
      </w:del>
    </w:p>
    <w:p w14:paraId="09DB6C92" w14:textId="77777777" w:rsidR="00DC693C" w:rsidDel="00981D6B" w:rsidRDefault="00DC693C" w:rsidP="00DC693C">
      <w:pPr>
        <w:pStyle w:val="Bullet1"/>
        <w:rPr>
          <w:del w:id="1576" w:author="Peter Dobson" w:date="2017-03-23T14:38:00Z"/>
        </w:rPr>
      </w:pPr>
      <w:del w:id="1577" w:author="Peter Dobson" w:date="2017-03-23T14:38:00Z">
        <w:r w:rsidDel="00981D6B">
          <w:delText>major overhaul;</w:delText>
        </w:r>
      </w:del>
    </w:p>
    <w:p w14:paraId="41E0D875" w14:textId="77777777" w:rsidR="00DC693C" w:rsidDel="00981D6B" w:rsidRDefault="00DC693C" w:rsidP="00DC693C">
      <w:pPr>
        <w:pStyle w:val="Bullet1"/>
        <w:rPr>
          <w:del w:id="1578" w:author="Peter Dobson" w:date="2017-03-23T14:38:00Z"/>
        </w:rPr>
      </w:pPr>
      <w:del w:id="1579" w:author="Peter Dobson" w:date="2017-03-23T14:38:00Z">
        <w:r w:rsidDel="00981D6B">
          <w:delText>disposal.</w:delText>
        </w:r>
      </w:del>
    </w:p>
    <w:p w14:paraId="69DCDBEA" w14:textId="77777777" w:rsidR="00DC693C" w:rsidDel="00981D6B" w:rsidRDefault="00DC693C" w:rsidP="00DC693C">
      <w:pPr>
        <w:pStyle w:val="BodyText"/>
        <w:rPr>
          <w:del w:id="1580" w:author="Peter Dobson" w:date="2017-03-23T14:40:00Z"/>
        </w:rPr>
      </w:pPr>
      <w:del w:id="1581" w:author="Peter Dobson" w:date="2017-03-23T14:39:00Z">
        <w:r w:rsidDel="00981D6B">
          <w:delText>P</w:delText>
        </w:r>
      </w:del>
      <w:del w:id="1582" w:author="Peter Dobson" w:date="2017-03-23T14:40:00Z">
        <w:r w:rsidDel="00981D6B">
          <w:delText>rocedures should be established for individual Aids to Navigation systems taking into account the specifics of each site; including:</w:delText>
        </w:r>
      </w:del>
    </w:p>
    <w:p w14:paraId="58ED90EC" w14:textId="77777777" w:rsidR="00DC693C" w:rsidDel="00981D6B" w:rsidRDefault="00DC693C" w:rsidP="00DC693C">
      <w:pPr>
        <w:pStyle w:val="Bullet1"/>
        <w:rPr>
          <w:del w:id="1583" w:author="Peter Dobson" w:date="2017-03-23T14:40:00Z"/>
        </w:rPr>
      </w:pPr>
      <w:del w:id="1584" w:author="Peter Dobson" w:date="2017-03-23T14:40:00Z">
        <w:r w:rsidDel="00981D6B">
          <w:delText>size, type and complexity of AtoN;</w:delText>
        </w:r>
      </w:del>
    </w:p>
    <w:p w14:paraId="2CDDA3AC" w14:textId="77777777" w:rsidR="00DC693C" w:rsidDel="00981D6B" w:rsidRDefault="00DC693C" w:rsidP="00DC693C">
      <w:pPr>
        <w:pStyle w:val="Bullet1"/>
        <w:rPr>
          <w:del w:id="1585" w:author="Peter Dobson" w:date="2017-03-23T14:40:00Z"/>
        </w:rPr>
      </w:pPr>
      <w:del w:id="1586" w:author="Peter Dobson" w:date="2017-03-23T14:40:00Z">
        <w:r w:rsidDel="00981D6B">
          <w:delText>accessibility of site;</w:delText>
        </w:r>
      </w:del>
    </w:p>
    <w:p w14:paraId="4DDCD394" w14:textId="77777777" w:rsidR="00DC693C" w:rsidDel="00981D6B" w:rsidRDefault="00DC693C" w:rsidP="00DC693C">
      <w:pPr>
        <w:pStyle w:val="Bullet1"/>
        <w:rPr>
          <w:del w:id="1587" w:author="Peter Dobson" w:date="2017-03-23T14:40:00Z"/>
        </w:rPr>
      </w:pPr>
      <w:del w:id="1588" w:author="Peter Dobson" w:date="2017-03-23T14:40:00Z">
        <w:r w:rsidDel="00981D6B">
          <w:delText>local climatic conditions;</w:delText>
        </w:r>
      </w:del>
    </w:p>
    <w:p w14:paraId="2BADA34B" w14:textId="77777777" w:rsidR="00DC693C" w:rsidDel="00981D6B" w:rsidRDefault="00DC693C" w:rsidP="00DC693C">
      <w:pPr>
        <w:pStyle w:val="Bullet1"/>
        <w:rPr>
          <w:del w:id="1589" w:author="Peter Dobson" w:date="2017-03-23T14:40:00Z"/>
        </w:rPr>
      </w:pPr>
      <w:del w:id="1590" w:author="Peter Dobson" w:date="2017-03-23T14:40:00Z">
        <w:r w:rsidDel="00981D6B">
          <w:delText>level of training and skills possessed by maintenance crews;</w:delText>
        </w:r>
      </w:del>
    </w:p>
    <w:p w14:paraId="3F5E3582" w14:textId="77777777" w:rsidR="00DC693C" w:rsidDel="00981D6B" w:rsidRDefault="00DC693C" w:rsidP="00DC693C">
      <w:pPr>
        <w:pStyle w:val="Bullet1"/>
        <w:rPr>
          <w:del w:id="1591" w:author="Peter Dobson" w:date="2017-03-23T14:40:00Z"/>
        </w:rPr>
      </w:pPr>
      <w:del w:id="1592" w:author="Peter Dobson" w:date="2017-03-23T14:40:00Z">
        <w:r w:rsidDel="00981D6B">
          <w:delText>required period of service before replacement.</w:delText>
        </w:r>
      </w:del>
    </w:p>
    <w:p w14:paraId="1C379E16" w14:textId="77777777" w:rsidR="00DC693C" w:rsidRDefault="00DC693C" w:rsidP="00DC693C">
      <w:pPr>
        <w:pStyle w:val="BodyText"/>
      </w:pPr>
      <w:r>
        <w:t>The basic requirements for the maintenance of a battery power system may fall into th</w:t>
      </w:r>
      <w:ins w:id="1593" w:author="Peter Dobson" w:date="2017-03-23T14:45:00Z">
        <w:r w:rsidR="00F92D79">
          <w:t>e following</w:t>
        </w:r>
      </w:ins>
      <w:del w:id="1594" w:author="Peter Dobson" w:date="2017-03-23T14:45:00Z">
        <w:r w:rsidDel="00F92D79">
          <w:delText>ree</w:delText>
        </w:r>
      </w:del>
      <w:r>
        <w:t xml:space="preserve"> groups, which can be considered and optimised for any set of circumstances:</w:t>
      </w:r>
    </w:p>
    <w:p w14:paraId="1CB86E03" w14:textId="77777777" w:rsidR="00DC693C" w:rsidRDefault="00DC693C" w:rsidP="00DC693C">
      <w:pPr>
        <w:pStyle w:val="Bullet1"/>
      </w:pPr>
      <w:r>
        <w:t xml:space="preserve">battery maintenance </w:t>
      </w:r>
      <w:ins w:id="1595" w:author="Peter Dobson" w:date="2017-03-23T14:43:00Z">
        <w:r w:rsidR="00981D6B">
          <w:t xml:space="preserve">according to manufacturer’s </w:t>
        </w:r>
      </w:ins>
      <w:r>
        <w:t>requirements;</w:t>
      </w:r>
    </w:p>
    <w:p w14:paraId="6A612F85" w14:textId="77777777" w:rsidR="00981D6B" w:rsidRPr="00993235" w:rsidDel="00981D6B" w:rsidRDefault="00DC693C">
      <w:pPr>
        <w:pStyle w:val="Bullet1text"/>
        <w:rPr>
          <w:del w:id="1596" w:author="Peter Dobson" w:date="2017-03-23T14:44:00Z"/>
        </w:rPr>
      </w:pPr>
      <w:r w:rsidRPr="00993235">
        <w:t>requirements of the application and environment</w:t>
      </w:r>
      <w:ins w:id="1597" w:author="Peter Dobson" w:date="2017-03-23T14:43:00Z">
        <w:r w:rsidR="00981D6B" w:rsidRPr="00993235">
          <w:t xml:space="preserve"> including</w:t>
        </w:r>
      </w:ins>
      <w:ins w:id="1598" w:author="Peter Dobson" w:date="2017-03-23T14:44:00Z">
        <w:r w:rsidR="00981D6B" w:rsidRPr="00993235">
          <w:t xml:space="preserve"> t</w:t>
        </w:r>
      </w:ins>
      <w:moveToRangeStart w:id="1599" w:author="Peter Dobson" w:date="2017-03-23T14:44:00Z" w:name="move478043570"/>
      <w:moveTo w:id="1600" w:author="Peter Dobson" w:date="2017-03-23T14:44:00Z">
        <w:del w:id="1601" w:author="Peter Dobson" w:date="2017-03-23T14:44:00Z">
          <w:r w:rsidR="00981D6B" w:rsidRPr="00993235" w:rsidDel="00981D6B">
            <w:delText>T</w:delText>
          </w:r>
        </w:del>
        <w:r w:rsidR="00981D6B" w:rsidRPr="00993235">
          <w:t>he type of AtoN, its intended mode of operation, charging method, environment</w:t>
        </w:r>
        <w:del w:id="1602" w:author="Peter Dobson" w:date="2017-03-23T14:44:00Z">
          <w:r w:rsidR="00981D6B" w:rsidRPr="00993235" w:rsidDel="00981D6B">
            <w:delText xml:space="preserve"> and service and maintenance requirements will greatly influence the type of battery power system to be employed</w:delText>
          </w:r>
        </w:del>
      </w:moveTo>
      <w:ins w:id="1603" w:author="Peter Dobson" w:date="2017-03-23T14:44:00Z">
        <w:r w:rsidR="00981D6B" w:rsidRPr="00993235">
          <w:t>s</w:t>
        </w:r>
      </w:ins>
      <w:moveTo w:id="1604" w:author="Peter Dobson" w:date="2017-03-23T14:44:00Z">
        <w:del w:id="1605" w:author="Peter Dobson" w:date="2017-03-23T14:44:00Z">
          <w:r w:rsidR="00981D6B" w:rsidRPr="00993235" w:rsidDel="00981D6B">
            <w:delText>.</w:delText>
          </w:r>
        </w:del>
      </w:moveTo>
    </w:p>
    <w:moveToRangeEnd w:id="1599"/>
    <w:p w14:paraId="2D68F7A1" w14:textId="77777777" w:rsidR="00DC693C" w:rsidRPr="00B51B0C" w:rsidRDefault="00DC693C">
      <w:pPr>
        <w:pStyle w:val="Bullet1text"/>
        <w:pPrChange w:id="1606" w:author="Peter Dobson" w:date="2017-03-28T10:51:00Z">
          <w:pPr>
            <w:pStyle w:val="Bullet1"/>
          </w:pPr>
        </w:pPrChange>
      </w:pPr>
      <w:r w:rsidRPr="00B51B0C">
        <w:t>;</w:t>
      </w:r>
    </w:p>
    <w:p w14:paraId="2EF0AE10" w14:textId="77777777" w:rsidR="00DC693C" w:rsidRPr="00993235" w:rsidDel="00981D6B" w:rsidRDefault="00DC693C">
      <w:pPr>
        <w:pStyle w:val="Bullet1text"/>
      </w:pPr>
      <w:moveFromRangeStart w:id="1607" w:author="Peter Dobson" w:date="2017-03-23T14:44:00Z" w:name="move478043570"/>
      <w:moveFrom w:id="1608" w:author="Peter Dobson" w:date="2017-03-23T14:44:00Z">
        <w:r w:rsidRPr="00993235" w:rsidDel="00981D6B">
          <w:t>The type of AtoN, its intended mode of operation, charging method, environment and service and maintenance requirements will greatly influence the type of battery power system to be employed.</w:t>
        </w:r>
      </w:moveFrom>
    </w:p>
    <w:moveFromRangeEnd w:id="1607"/>
    <w:p w14:paraId="625255BB" w14:textId="578727EB" w:rsidR="00981D6B" w:rsidRPr="00993235" w:rsidDel="00993235" w:rsidRDefault="00DC693C">
      <w:pPr>
        <w:pStyle w:val="Bullet1text"/>
        <w:rPr>
          <w:del w:id="1609" w:author="Peter Dobson" w:date="2017-03-28T10:51:00Z"/>
        </w:rPr>
      </w:pPr>
      <w:r w:rsidRPr="00993235">
        <w:t>requirements of the user / operator</w:t>
      </w:r>
      <w:ins w:id="1610" w:author="Peter Dobson" w:date="2017-03-23T14:44:00Z">
        <w:r w:rsidR="00981D6B" w:rsidRPr="00993235">
          <w:t xml:space="preserve"> including </w:t>
        </w:r>
      </w:ins>
      <w:del w:id="1611" w:author="Peter Dobson" w:date="2017-03-23T14:44:00Z">
        <w:r w:rsidRPr="00993235" w:rsidDel="00981D6B">
          <w:delText>;</w:delText>
        </w:r>
      </w:del>
      <w:moveToRangeStart w:id="1612" w:author="Peter Dobson" w:date="2017-03-23T14:44:00Z" w:name="move478043621"/>
      <w:moveTo w:id="1613" w:author="Peter Dobson" w:date="2017-03-23T14:44:00Z">
        <w:r w:rsidR="00981D6B" w:rsidRPr="00993235">
          <w:t>Installation site – environment and accessibility, maintenance philosophy, skill and training levels of maintenance staff.</w:t>
        </w:r>
      </w:moveTo>
    </w:p>
    <w:moveToRangeEnd w:id="1612"/>
    <w:p w14:paraId="0BAFD070" w14:textId="77777777" w:rsidR="00DC693C" w:rsidDel="00981D6B" w:rsidRDefault="00DC693C">
      <w:pPr>
        <w:pStyle w:val="Bullet1text"/>
        <w:rPr>
          <w:del w:id="1614" w:author="Peter Dobson" w:date="2017-03-23T14:45:00Z"/>
        </w:rPr>
        <w:pPrChange w:id="1615" w:author="Peter Dobson" w:date="2017-03-28T10:51:00Z">
          <w:pPr>
            <w:pStyle w:val="Bullet1"/>
          </w:pPr>
        </w:pPrChange>
      </w:pPr>
    </w:p>
    <w:p w14:paraId="72DC0292" w14:textId="77777777" w:rsidR="00DC693C" w:rsidDel="00981D6B" w:rsidRDefault="00DC693C">
      <w:pPr>
        <w:pStyle w:val="Bullet1text"/>
      </w:pPr>
      <w:moveFromRangeStart w:id="1616" w:author="Peter Dobson" w:date="2017-03-23T14:44:00Z" w:name="move478043621"/>
      <w:moveFrom w:id="1617" w:author="Peter Dobson" w:date="2017-03-23T14:44:00Z">
        <w:r w:rsidDel="00981D6B">
          <w:t>Installation site – environment and accessibility, maintenance philosophy, skill and training levels of maintenance staff.</w:t>
        </w:r>
      </w:moveFrom>
    </w:p>
    <w:moveFromRangeEnd w:id="1616"/>
    <w:p w14:paraId="7D5B897B" w14:textId="77777777" w:rsidR="00DC693C" w:rsidDel="00981D6B" w:rsidRDefault="00DC693C">
      <w:pPr>
        <w:pStyle w:val="Heading2"/>
        <w:rPr>
          <w:del w:id="1618" w:author="Peter Dobson" w:date="2017-03-23T14:45:00Z"/>
        </w:rPr>
        <w:pPrChange w:id="1619" w:author="Peter Dobson" w:date="2017-03-23T14:45:00Z">
          <w:pPr>
            <w:pStyle w:val="Bullet1"/>
          </w:pPr>
        </w:pPrChange>
      </w:pPr>
      <w:del w:id="1620" w:author="Peter Dobson" w:date="2017-03-23T14:45:00Z">
        <w:r w:rsidDel="00981D6B">
          <w:delText>Only personnel who have been trained to handle the battery installation, charging, and maintenance procedures should be permitted access to the battery area.</w:delText>
        </w:r>
        <w:bookmarkStart w:id="1621" w:name="_Toc478637322"/>
        <w:bookmarkEnd w:id="1621"/>
      </w:del>
    </w:p>
    <w:p w14:paraId="3BB629FF" w14:textId="77777777" w:rsidR="00DC693C" w:rsidRDefault="00DC693C" w:rsidP="00981D6B">
      <w:pPr>
        <w:pStyle w:val="Heading2"/>
      </w:pPr>
      <w:bookmarkStart w:id="1622" w:name="_Toc450571109"/>
      <w:bookmarkStart w:id="1623" w:name="_Toc478637323"/>
      <w:r>
        <w:t>Inspections</w:t>
      </w:r>
      <w:bookmarkEnd w:id="1622"/>
      <w:bookmarkEnd w:id="1623"/>
    </w:p>
    <w:p w14:paraId="5675EE48" w14:textId="77777777" w:rsidR="00DC693C" w:rsidRPr="00697B74" w:rsidRDefault="00DC693C" w:rsidP="00DC693C">
      <w:pPr>
        <w:pStyle w:val="Heading2separationline"/>
      </w:pPr>
    </w:p>
    <w:p w14:paraId="05432769" w14:textId="77777777" w:rsidR="00DC693C" w:rsidRDefault="00DC693C" w:rsidP="00DC693C">
      <w:pPr>
        <w:pStyle w:val="BodyText"/>
      </w:pPr>
      <w:r>
        <w:t>When an inspection is carried out, it is recommended that specific procedures should be adopted to ensure that the battery is maintained in a good state.  The results of all inspections should be recorded</w:t>
      </w:r>
      <w:ins w:id="1624" w:author="Peter Dobson" w:date="2017-03-23T14:49:00Z">
        <w:r w:rsidR="00A16CB9">
          <w:t>,</w:t>
        </w:r>
      </w:ins>
      <w:del w:id="1625" w:author="Peter Dobson" w:date="2017-03-23T14:49:00Z">
        <w:r w:rsidDel="00A16CB9">
          <w:delText>.</w:delText>
        </w:r>
      </w:del>
      <w:r>
        <w:t xml:space="preserve"> </w:t>
      </w:r>
      <w:del w:id="1626" w:author="Peter Dobson" w:date="2017-03-23T14:49:00Z">
        <w:r w:rsidDel="00A16CB9">
          <w:delText xml:space="preserve"> It is good practice to keep a </w:delText>
        </w:r>
      </w:del>
      <w:del w:id="1627" w:author="Peter Dobson" w:date="2017-03-23T14:48:00Z">
        <w:r w:rsidDel="00A16CB9">
          <w:delText>logbook</w:delText>
        </w:r>
      </w:del>
      <w:del w:id="1628" w:author="Peter Dobson" w:date="2017-03-23T14:49:00Z">
        <w:r w:rsidDel="00A16CB9">
          <w:delText xml:space="preserve"> in </w:delText>
        </w:r>
      </w:del>
      <w:r>
        <w:t xml:space="preserve">which </w:t>
      </w:r>
      <w:ins w:id="1629" w:author="Peter Dobson" w:date="2017-03-23T14:49:00Z">
        <w:r w:rsidR="00A16CB9">
          <w:t xml:space="preserve">can include </w:t>
        </w:r>
      </w:ins>
      <w:r>
        <w:t xml:space="preserve">the measured values </w:t>
      </w:r>
      <w:del w:id="1630" w:author="Peter Dobson" w:date="2017-03-23T14:49:00Z">
        <w:r w:rsidDel="00A16CB9">
          <w:delText xml:space="preserve">can be recorded </w:delText>
        </w:r>
      </w:del>
      <w:r>
        <w:t xml:space="preserve">as well as events such as mains power cuts, discharge tests, capacity tests, storage times and condition, topping </w:t>
      </w:r>
      <w:r w:rsidR="00171000">
        <w:t>updates</w:t>
      </w:r>
      <w:r>
        <w:t xml:space="preserve"> etc.</w:t>
      </w:r>
    </w:p>
    <w:p w14:paraId="7C4BA628" w14:textId="77777777" w:rsidR="00DC693C" w:rsidRDefault="00DC693C" w:rsidP="00DC693C">
      <w:pPr>
        <w:pStyle w:val="BodyText"/>
      </w:pPr>
      <w:r>
        <w:t>Adequate battery records</w:t>
      </w:r>
      <w:del w:id="1631" w:author="Peter Dobson" w:date="2017-03-23T14:51:00Z">
        <w:r w:rsidDel="00A16CB9">
          <w:delText xml:space="preserve"> (previous maintenance procedures, environmental problems, system failures and any corrective actions taken in the past)</w:delText>
        </w:r>
      </w:del>
      <w:r>
        <w:t xml:space="preserve"> are invaluable aids in determining battery condition.  </w:t>
      </w:r>
      <w:ins w:id="1632" w:author="Peter Dobson" w:date="2017-03-23T14:51:00Z">
        <w:r w:rsidR="00A16CB9">
          <w:t>An example of an</w:t>
        </w:r>
      </w:ins>
      <w:del w:id="1633" w:author="Peter Dobson" w:date="2017-03-23T14:51:00Z">
        <w:r w:rsidDel="00A16CB9">
          <w:delText>The</w:delText>
        </w:r>
      </w:del>
      <w:r>
        <w:t xml:space="preserve"> inspection procedure</w:t>
      </w:r>
      <w:del w:id="1634" w:author="Peter Dobson" w:date="2017-03-23T14:51:00Z">
        <w:r w:rsidDel="00A16CB9">
          <w:delText>s</w:delText>
        </w:r>
      </w:del>
      <w:r>
        <w:t xml:space="preserve"> </w:t>
      </w:r>
      <w:del w:id="1635" w:author="Peter Dobson" w:date="2017-03-23T14:51:00Z">
        <w:r w:rsidDel="00A16CB9">
          <w:delText xml:space="preserve">are </w:delText>
        </w:r>
      </w:del>
      <w:ins w:id="1636" w:author="Peter Dobson" w:date="2017-03-23T14:51:00Z">
        <w:r w:rsidR="00A16CB9">
          <w:t xml:space="preserve">is </w:t>
        </w:r>
      </w:ins>
      <w:r>
        <w:t xml:space="preserve">described in the following paragraphs. </w:t>
      </w:r>
      <w:del w:id="1637" w:author="Peter Dobson" w:date="2017-03-23T14:50:00Z">
        <w:r w:rsidDel="00A16CB9">
          <w:delText xml:space="preserve"> The date of the installation should also be noted.</w:delText>
        </w:r>
      </w:del>
    </w:p>
    <w:p w14:paraId="7D324384" w14:textId="77777777" w:rsidR="00DC693C" w:rsidRDefault="00DC693C" w:rsidP="00DC693C">
      <w:pPr>
        <w:pStyle w:val="Heading3"/>
      </w:pPr>
      <w:bookmarkStart w:id="1638" w:name="_Toc450571110"/>
      <w:bookmarkStart w:id="1639" w:name="_Toc478637324"/>
      <w:r>
        <w:lastRenderedPageBreak/>
        <w:t>Initial readings</w:t>
      </w:r>
      <w:bookmarkEnd w:id="1638"/>
      <w:bookmarkEnd w:id="1639"/>
    </w:p>
    <w:p w14:paraId="0C5509E1" w14:textId="77777777" w:rsidR="00DC693C" w:rsidRDefault="00DC693C" w:rsidP="00DC693C">
      <w:pPr>
        <w:pStyle w:val="BodyText"/>
      </w:pPr>
      <w:r>
        <w:t xml:space="preserve">The initial readings are those readings taken at the time the battery is placed in service.  The following readings should be taken and recorded </w:t>
      </w:r>
      <w:ins w:id="1640" w:author="Peter Dobson" w:date="2017-03-23T14:54:00Z">
        <w:r w:rsidR="000D0A0D">
          <w:t xml:space="preserve">following a rest period </w:t>
        </w:r>
      </w:ins>
      <w:r>
        <w:t>on a fully charged battery with no load on the system:</w:t>
      </w:r>
    </w:p>
    <w:p w14:paraId="3568B802" w14:textId="77777777" w:rsidR="00DC693C" w:rsidRDefault="00DC693C" w:rsidP="00DC693C">
      <w:pPr>
        <w:pStyle w:val="Bullet1"/>
      </w:pPr>
      <w:r>
        <w:t>battery terminal voltage and cell voltages</w:t>
      </w:r>
      <w:ins w:id="1641" w:author="Peter Dobson" w:date="2017-03-23T14:52:00Z">
        <w:r w:rsidR="00A16CB9">
          <w:t xml:space="preserve"> if possible</w:t>
        </w:r>
      </w:ins>
      <w:r>
        <w:t>;</w:t>
      </w:r>
    </w:p>
    <w:p w14:paraId="0D67F235" w14:textId="77777777" w:rsidR="00DC693C" w:rsidRDefault="00DC693C" w:rsidP="00DC693C">
      <w:pPr>
        <w:pStyle w:val="Bullet1"/>
      </w:pPr>
      <w:r>
        <w:t>cell electrolyte levels, where accessible;</w:t>
      </w:r>
    </w:p>
    <w:p w14:paraId="67C387AF" w14:textId="77777777" w:rsidR="000D0A0D" w:rsidRDefault="000D0A0D" w:rsidP="000D0A0D">
      <w:pPr>
        <w:pStyle w:val="Bullet1"/>
      </w:pPr>
      <w:moveToRangeStart w:id="1642" w:author="Peter Dobson" w:date="2017-03-23T14:54:00Z" w:name="move478044218"/>
      <w:moveTo w:id="1643" w:author="Peter Dobson" w:date="2017-03-23T14:54:00Z">
        <w:r>
          <w:t>specific gravity reading of each cell corrected to 25 °C, where accessible;</w:t>
        </w:r>
      </w:moveTo>
    </w:p>
    <w:moveToRangeEnd w:id="1642"/>
    <w:p w14:paraId="533939C3" w14:textId="77777777" w:rsidR="00DC693C" w:rsidDel="000D0A0D" w:rsidRDefault="00DC693C" w:rsidP="00DC693C">
      <w:pPr>
        <w:pStyle w:val="Bullet1"/>
        <w:rPr>
          <w:del w:id="1644" w:author="Peter Dobson" w:date="2017-03-23T14:54:00Z"/>
        </w:rPr>
      </w:pPr>
      <w:del w:id="1645" w:author="Peter Dobson" w:date="2017-03-23T14:54:00Z">
        <w:r w:rsidDel="000D0A0D">
          <w:delText>internal temperatures of at least 10% of the cells; for valve-regulated batteries, the temperature of the negative terminal post should be read;</w:delText>
        </w:r>
      </w:del>
    </w:p>
    <w:p w14:paraId="5569CAFA" w14:textId="77777777" w:rsidR="00DC693C" w:rsidDel="00993235" w:rsidRDefault="00DC693C" w:rsidP="00DC693C">
      <w:pPr>
        <w:pStyle w:val="Bullet1"/>
        <w:rPr>
          <w:del w:id="1646" w:author="Peter Dobson" w:date="2017-03-28T10:52:00Z"/>
        </w:rPr>
      </w:pPr>
      <w:r>
        <w:t>ambient temperature;</w:t>
      </w:r>
    </w:p>
    <w:p w14:paraId="569CAA31" w14:textId="77777777" w:rsidR="00DC693C" w:rsidDel="000D0A0D" w:rsidRDefault="00DC693C">
      <w:pPr>
        <w:pStyle w:val="Bullet1"/>
      </w:pPr>
      <w:moveFromRangeStart w:id="1647" w:author="Peter Dobson" w:date="2017-03-23T14:54:00Z" w:name="move478044218"/>
      <w:moveFrom w:id="1648" w:author="Peter Dobson" w:date="2017-03-23T14:54:00Z">
        <w:r w:rsidDel="000D0A0D">
          <w:t>specific gravity reading of each cell corrected to 25 °C, where accessible;</w:t>
        </w:r>
      </w:moveFrom>
    </w:p>
    <w:moveFromRangeEnd w:id="1647"/>
    <w:p w14:paraId="5339FDAE" w14:textId="77777777" w:rsidR="00DC693C" w:rsidRDefault="00DC693C" w:rsidP="00DC693C">
      <w:pPr>
        <w:pStyle w:val="Bullet1"/>
      </w:pPr>
      <w:r>
        <w:t>charger voltages and current limit.</w:t>
      </w:r>
    </w:p>
    <w:p w14:paraId="72C5DAEB" w14:textId="77777777" w:rsidR="00DC693C" w:rsidRDefault="00DC693C" w:rsidP="00DC693C">
      <w:pPr>
        <w:pStyle w:val="BodyText"/>
      </w:pPr>
      <w:r>
        <w:t>It is important that these initial readings be recorded for future comparison.</w:t>
      </w:r>
    </w:p>
    <w:p w14:paraId="2B6C59FD" w14:textId="77777777" w:rsidR="00DC693C" w:rsidRDefault="00DC693C" w:rsidP="00DC693C">
      <w:pPr>
        <w:pStyle w:val="Heading3"/>
      </w:pPr>
      <w:bookmarkStart w:id="1649" w:name="_Toc450571111"/>
      <w:bookmarkStart w:id="1650" w:name="_Toc478637325"/>
      <w:r>
        <w:t>Measurements and recording</w:t>
      </w:r>
      <w:bookmarkEnd w:id="1649"/>
      <w:bookmarkEnd w:id="1650"/>
    </w:p>
    <w:p w14:paraId="76C5190C" w14:textId="77777777" w:rsidR="00485B83" w:rsidRDefault="00485B83" w:rsidP="00DC693C">
      <w:pPr>
        <w:pStyle w:val="BodyText"/>
        <w:rPr>
          <w:ins w:id="1651" w:author="Peter Dobson" w:date="2017-03-23T14:58:00Z"/>
        </w:rPr>
      </w:pPr>
      <w:ins w:id="1652" w:author="Peter Dobson" w:date="2017-03-23T14:58:00Z">
        <w:r>
          <w:t xml:space="preserve">In general, </w:t>
        </w:r>
      </w:ins>
      <w:ins w:id="1653" w:author="Peter Dobson" w:date="2017-03-23T15:00:00Z">
        <w:r>
          <w:t>all</w:t>
        </w:r>
      </w:ins>
      <w:ins w:id="1654" w:author="Peter Dobson" w:date="2017-03-23T14:58:00Z">
        <w:r>
          <w:t xml:space="preserve"> the measurements taken during the initial inspection should be continued for the life of the installation.</w:t>
        </w:r>
      </w:ins>
      <w:ins w:id="1655" w:author="Peter Dobson" w:date="2017-03-23T15:00:00Z">
        <w:r>
          <w:t xml:space="preserve"> The following additional measurements can be monitored and recorded.</w:t>
        </w:r>
      </w:ins>
    </w:p>
    <w:p w14:paraId="025ECEE9" w14:textId="77777777" w:rsidR="00DC693C" w:rsidDel="00485B83" w:rsidRDefault="00DC693C" w:rsidP="00DC693C">
      <w:pPr>
        <w:pStyle w:val="BodyText"/>
        <w:rPr>
          <w:del w:id="1656" w:author="Peter Dobson" w:date="2017-03-23T14:59:00Z"/>
        </w:rPr>
      </w:pPr>
      <w:del w:id="1657" w:author="Peter Dobson" w:date="2017-03-23T14:59:00Z">
        <w:r w:rsidDel="00485B83">
          <w:delText>The following measurements should be made and the results recorded to enable the tracking of patterns and trend identification:</w:delText>
        </w:r>
      </w:del>
    </w:p>
    <w:p w14:paraId="0A346357" w14:textId="77777777" w:rsidR="00DC693C" w:rsidDel="00485B83" w:rsidRDefault="00DC693C" w:rsidP="00DC693C">
      <w:pPr>
        <w:pStyle w:val="Bullet1"/>
        <w:rPr>
          <w:del w:id="1658" w:author="Peter Dobson" w:date="2017-03-23T14:59:00Z"/>
        </w:rPr>
      </w:pPr>
      <w:del w:id="1659" w:author="Peter Dobson" w:date="2017-03-23T14:59:00Z">
        <w:r w:rsidDel="00485B83">
          <w:delText>battery terminal voltage, cell / block voltages.  If possible, these measurements should be made when the battery is fully charged;</w:delText>
        </w:r>
      </w:del>
    </w:p>
    <w:p w14:paraId="16D3B7E8" w14:textId="77777777" w:rsidR="00DC693C" w:rsidDel="00485B83" w:rsidRDefault="00DC693C" w:rsidP="00DC693C">
      <w:pPr>
        <w:pStyle w:val="Bullet1"/>
        <w:rPr>
          <w:del w:id="1660" w:author="Peter Dobson" w:date="2017-03-23T14:59:00Z"/>
        </w:rPr>
      </w:pPr>
      <w:del w:id="1661" w:author="Peter Dobson" w:date="2017-03-23T14:59:00Z">
        <w:r w:rsidDel="00485B83">
          <w:delText>charging voltage (charge voltage settings, charge current limit and charge controlling system verification); in parallel operation, it is of great importance that the recommended charging voltage remains unchanged.</w:delText>
        </w:r>
      </w:del>
    </w:p>
    <w:p w14:paraId="53430BB3" w14:textId="77777777" w:rsidR="00DC693C" w:rsidDel="00485B83" w:rsidRDefault="00DC693C" w:rsidP="00DC693C">
      <w:pPr>
        <w:pStyle w:val="Bullet1text"/>
        <w:rPr>
          <w:del w:id="1662" w:author="Peter Dobson" w:date="2017-03-23T14:56:00Z"/>
        </w:rPr>
      </w:pPr>
      <w:del w:id="1663" w:author="Peter Dobson" w:date="2017-03-23T14:56:00Z">
        <w:r w:rsidDel="00485B83">
          <w:delText>High water consumption of the battery is usually caused by improper voltage setting of the charger resulting overcharging and gassing.  Poor charging regime is responsible for short battery life more than any other cause;</w:delText>
        </w:r>
      </w:del>
    </w:p>
    <w:p w14:paraId="4E24A71C" w14:textId="77777777" w:rsidR="00DC693C" w:rsidDel="00485B83" w:rsidRDefault="00DC693C" w:rsidP="00DC693C">
      <w:pPr>
        <w:pStyle w:val="Bullet1"/>
        <w:rPr>
          <w:del w:id="1664" w:author="Peter Dobson" w:date="2017-03-23T14:59:00Z"/>
        </w:rPr>
      </w:pPr>
      <w:del w:id="1665" w:author="Peter Dobson" w:date="2017-03-23T14:59:00Z">
        <w:r w:rsidDel="00485B83">
          <w:delText>specific gravity of each cell, corrected to 25° C prior to topping up with water;</w:delText>
        </w:r>
      </w:del>
    </w:p>
    <w:p w14:paraId="6F2BAD7E" w14:textId="77777777" w:rsidR="00DC693C" w:rsidDel="00485B83" w:rsidRDefault="00DC693C" w:rsidP="00DC693C">
      <w:pPr>
        <w:pStyle w:val="Bullet1text"/>
        <w:rPr>
          <w:del w:id="1666" w:author="Peter Dobson" w:date="2017-03-23T14:57:00Z"/>
        </w:rPr>
      </w:pPr>
      <w:del w:id="1667" w:author="Peter Dobson" w:date="2017-03-23T14:57:00Z">
        <w:r w:rsidDel="00485B83">
          <w:delText>The specific gravity of the cells should be within 0.015 kg / l of the manufacturer’s specified value.</w:delText>
        </w:r>
      </w:del>
    </w:p>
    <w:p w14:paraId="79ABB02F" w14:textId="77777777" w:rsidR="00DC693C" w:rsidRDefault="00DC693C" w:rsidP="00DC693C">
      <w:pPr>
        <w:pStyle w:val="Bullet1"/>
      </w:pPr>
      <w:r>
        <w:t>cell temperatures whilst on charge should be uniform and the temperature differences between individual units should not exceed 3 °C;</w:t>
      </w:r>
    </w:p>
    <w:p w14:paraId="4A92ED31" w14:textId="77777777" w:rsidR="00DC693C" w:rsidDel="00485B83" w:rsidRDefault="00DC693C" w:rsidP="00DC693C">
      <w:pPr>
        <w:pStyle w:val="Bullet1"/>
        <w:rPr>
          <w:del w:id="1668" w:author="Peter Dobson" w:date="2017-03-23T15:01:00Z"/>
        </w:rPr>
      </w:pPr>
      <w:del w:id="1669" w:author="Peter Dobson" w:date="2017-03-23T15:01:00Z">
        <w:r w:rsidDel="00485B83">
          <w:delText>insulation resistance;</w:delText>
        </w:r>
      </w:del>
    </w:p>
    <w:p w14:paraId="01A23CDB" w14:textId="77777777" w:rsidR="00DC693C" w:rsidRDefault="00DC693C" w:rsidP="00DC693C">
      <w:pPr>
        <w:pStyle w:val="Bullet1"/>
      </w:pPr>
      <w:r>
        <w:t>pilot-cell (if used) voltage, specific gravity, and electrolyte temperature (whenever possible);</w:t>
      </w:r>
    </w:p>
    <w:p w14:paraId="48055F0C" w14:textId="77777777" w:rsidR="00DC693C" w:rsidDel="00485B83" w:rsidRDefault="00DC693C" w:rsidP="00DC693C">
      <w:pPr>
        <w:pStyle w:val="Bullet1"/>
        <w:rPr>
          <w:del w:id="1670" w:author="Peter Dobson" w:date="2017-03-23T15:02:00Z"/>
        </w:rPr>
      </w:pPr>
      <w:del w:id="1671" w:author="Peter Dobson" w:date="2017-03-23T15:02:00Z">
        <w:r w:rsidDel="00485B83">
          <w:delText>grounding in the battery room;</w:delText>
        </w:r>
      </w:del>
    </w:p>
    <w:p w14:paraId="111C1FC3" w14:textId="77777777" w:rsidR="00485B83" w:rsidRDefault="00DC693C" w:rsidP="00485B83">
      <w:pPr>
        <w:pStyle w:val="Bullet1"/>
      </w:pPr>
      <w:r>
        <w:t xml:space="preserve">use of </w:t>
      </w:r>
      <w:ins w:id="1672" w:author="Peter Dobson" w:date="2017-03-23T15:03:00Z">
        <w:r w:rsidR="00485B83">
          <w:t>de-ionised</w:t>
        </w:r>
      </w:ins>
      <w:del w:id="1673" w:author="Peter Dobson" w:date="2017-03-23T15:03:00Z">
        <w:r w:rsidDel="00485B83">
          <w:delText>distilled</w:delText>
        </w:r>
      </w:del>
      <w:r>
        <w:t xml:space="preserve"> water.</w:t>
      </w:r>
    </w:p>
    <w:p w14:paraId="7EFB36F4" w14:textId="77777777" w:rsidR="00DC693C" w:rsidRDefault="00DC693C" w:rsidP="00DC693C">
      <w:pPr>
        <w:pStyle w:val="Heading3"/>
      </w:pPr>
      <w:bookmarkStart w:id="1674" w:name="_Toc450571112"/>
      <w:bookmarkStart w:id="1675" w:name="_Toc478637326"/>
      <w:r>
        <w:t>Electrolyte Level</w:t>
      </w:r>
      <w:bookmarkEnd w:id="1674"/>
      <w:bookmarkEnd w:id="1675"/>
    </w:p>
    <w:p w14:paraId="06783AE9" w14:textId="77777777" w:rsidR="00DC693C" w:rsidRDefault="003D7664" w:rsidP="00DC693C">
      <w:pPr>
        <w:pStyle w:val="BodyText"/>
      </w:pPr>
      <w:ins w:id="1676" w:author="Peter Dobson" w:date="2017-03-23T15:08:00Z">
        <w:r>
          <w:t xml:space="preserve">Some battery types require periodic filling of lost </w:t>
        </w:r>
      </w:ins>
      <w:ins w:id="1677" w:author="Peter Dobson" w:date="2017-03-23T15:09:00Z">
        <w:r>
          <w:t>water</w:t>
        </w:r>
      </w:ins>
      <w:ins w:id="1678" w:author="Peter Dobson" w:date="2017-03-23T15:08:00Z">
        <w:r>
          <w:t xml:space="preserve"> to maintain performance. </w:t>
        </w:r>
      </w:ins>
      <w:ins w:id="1679" w:author="Peter Dobson" w:date="2017-03-23T15:04:00Z">
        <w:r w:rsidR="00A55125">
          <w:t xml:space="preserve">Always observe the manufacturers recommendation in relation to </w:t>
        </w:r>
      </w:ins>
      <w:ins w:id="1680" w:author="Peter Dobson" w:date="2017-03-23T15:05:00Z">
        <w:r w:rsidR="00A55125">
          <w:t>electrolyte levels</w:t>
        </w:r>
      </w:ins>
      <w:del w:id="1681" w:author="Peter Dobson" w:date="2017-03-23T15:05:00Z">
        <w:r w:rsidR="00DC693C" w:rsidDel="00A55125">
          <w:delText>Never let the level fall below the lower (MIN) mark</w:delText>
        </w:r>
      </w:del>
      <w:r w:rsidR="00DC693C">
        <w:t xml:space="preserve">.  Use only approved distilled or de-ionised water to </w:t>
      </w:r>
      <w:del w:id="1682" w:author="Peter Dobson" w:date="2017-03-23T15:11:00Z">
        <w:r w:rsidR="00DC693C" w:rsidDel="003D7664">
          <w:delText>top up</w:delText>
        </w:r>
      </w:del>
      <w:del w:id="1683" w:author="Peter Dobson" w:date="2017-03-23T15:06:00Z">
        <w:r w:rsidR="00DC693C" w:rsidDel="00A55125">
          <w:delText xml:space="preserve"> </w:delText>
        </w:r>
      </w:del>
      <w:ins w:id="1684" w:author="Peter Dobson" w:date="2017-03-23T15:11:00Z">
        <w:r>
          <w:t>refill</w:t>
        </w:r>
      </w:ins>
      <w:ins w:id="1685" w:author="Peter Dobson" w:date="2017-03-23T15:06:00Z">
        <w:r w:rsidR="00A55125">
          <w:t xml:space="preserve"> the cells</w:t>
        </w:r>
      </w:ins>
      <w:del w:id="1686" w:author="Peter Dobson" w:date="2017-03-23T15:06:00Z">
        <w:r w:rsidR="00DC693C" w:rsidDel="00A55125">
          <w:delText>according to defined period, which will depend on float voltage, cycles and temperature</w:delText>
        </w:r>
      </w:del>
      <w:r w:rsidR="00DC693C">
        <w:t xml:space="preserve">.  Do not overfill the cells. </w:t>
      </w:r>
      <w:del w:id="1687" w:author="Peter Dobson" w:date="2017-03-23T15:07:00Z">
        <w:r w:rsidR="00DC693C" w:rsidDel="00D90992">
          <w:delText xml:space="preserve"> Experience will indicate the time interval between topping up; this time interval may vary from one to several years depending on the type of alloy, cell type, temperature consideration, and battery age.  </w:delText>
        </w:r>
      </w:del>
      <w:r w:rsidR="00DC693C">
        <w:t xml:space="preserve">It is therefore recommended that initially electrolyte levels should be monitored regularly to </w:t>
      </w:r>
      <w:del w:id="1688" w:author="Peter Dobson" w:date="2017-03-23T15:10:00Z">
        <w:r w:rsidR="00DC693C" w:rsidDel="003D7664">
          <w:delText xml:space="preserve">confirm </w:delText>
        </w:r>
      </w:del>
      <w:ins w:id="1689" w:author="Peter Dobson" w:date="2017-03-23T15:10:00Z">
        <w:r>
          <w:t xml:space="preserve">determine </w:t>
        </w:r>
      </w:ins>
      <w:r w:rsidR="00DC693C">
        <w:t xml:space="preserve">the frequency of </w:t>
      </w:r>
      <w:del w:id="1690" w:author="Peter Dobson" w:date="2017-03-23T15:11:00Z">
        <w:r w:rsidR="00DC693C" w:rsidDel="003D7664">
          <w:delText>topping up</w:delText>
        </w:r>
      </w:del>
      <w:ins w:id="1691" w:author="Peter Dobson" w:date="2017-03-23T15:11:00Z">
        <w:r>
          <w:t>refilling</w:t>
        </w:r>
      </w:ins>
      <w:del w:id="1692" w:author="Peter Dobson" w:date="2017-03-23T15:11:00Z">
        <w:r w:rsidR="00DC693C" w:rsidDel="003D7664">
          <w:delText xml:space="preserve"> </w:delText>
        </w:r>
      </w:del>
      <w:del w:id="1693" w:author="Peter Dobson" w:date="2017-03-23T15:10:00Z">
        <w:r w:rsidR="00DC693C" w:rsidDel="003D7664">
          <w:delText xml:space="preserve">required </w:delText>
        </w:r>
      </w:del>
      <w:del w:id="1694" w:author="Peter Dobson" w:date="2017-03-23T15:11:00Z">
        <w:r w:rsidR="00DC693C" w:rsidDel="003D7664">
          <w:delText xml:space="preserve">for a particular </w:delText>
        </w:r>
        <w:r w:rsidR="00DC693C" w:rsidDel="003D7664">
          <w:lastRenderedPageBreak/>
          <w:delText>installation</w:delText>
        </w:r>
      </w:del>
      <w:r w:rsidR="00DC693C">
        <w:t>.</w:t>
      </w:r>
      <w:ins w:id="1695" w:author="Peter Dobson" w:date="2017-03-23T15:12:00Z">
        <w:r>
          <w:t xml:space="preserve"> There are automatic refill systems available for remote locations</w:t>
        </w:r>
      </w:ins>
      <w:ins w:id="1696" w:author="Peter Dobson" w:date="2017-03-23T15:13:00Z">
        <w:r>
          <w:t>.</w:t>
        </w:r>
      </w:ins>
      <w:del w:id="1697" w:author="Peter Dobson" w:date="2017-03-23T15:11:00Z">
        <w:r w:rsidR="00DC693C" w:rsidDel="003D7664">
          <w:delText xml:space="preserve">  Water consumption should be recorded.</w:delText>
        </w:r>
      </w:del>
    </w:p>
    <w:p w14:paraId="4D78B152" w14:textId="77777777" w:rsidR="00DC693C" w:rsidDel="00A31D85" w:rsidRDefault="00A31D85" w:rsidP="00DC693C">
      <w:pPr>
        <w:pStyle w:val="Heading3"/>
        <w:rPr>
          <w:del w:id="1698" w:author="Peter Dobson" w:date="2017-03-23T15:15:00Z"/>
        </w:rPr>
      </w:pPr>
      <w:bookmarkStart w:id="1699" w:name="_Toc450571113"/>
      <w:moveToRangeStart w:id="1700" w:author="Peter Dobson" w:date="2017-03-23T15:16:00Z" w:name="move478045507"/>
      <w:moveTo w:id="1701" w:author="Peter Dobson" w:date="2017-03-23T15:16:00Z">
        <w:r>
          <w:t>A reasonable consumption of water is the best indication that a battery is being operated under the correct conditions.  Any marked change in the rate of water consumption should be investigated immediately.</w:t>
        </w:r>
      </w:moveTo>
      <w:moveToRangeEnd w:id="1700"/>
      <w:ins w:id="1702" w:author="Peter Dobson" w:date="2017-03-23T15:16:00Z">
        <w:r>
          <w:t xml:space="preserve"> </w:t>
        </w:r>
      </w:ins>
      <w:del w:id="1703" w:author="Peter Dobson" w:date="2017-03-23T15:13:00Z">
        <w:r w:rsidR="00DC693C" w:rsidDel="003D7664">
          <w:delText xml:space="preserve">Electrolyte </w:delText>
        </w:r>
      </w:del>
      <w:del w:id="1704" w:author="Peter Dobson" w:date="2017-03-23T15:15:00Z">
        <w:r w:rsidR="00DC693C" w:rsidDel="00A31D85">
          <w:delText>Consumption</w:delText>
        </w:r>
        <w:bookmarkEnd w:id="1699"/>
      </w:del>
    </w:p>
    <w:p w14:paraId="2A3764DE" w14:textId="77777777" w:rsidR="00DC693C" w:rsidRDefault="00DC693C" w:rsidP="00DC693C">
      <w:pPr>
        <w:pStyle w:val="BodyText"/>
      </w:pPr>
      <w:r>
        <w:t xml:space="preserve">Excessive consumption of water </w:t>
      </w:r>
      <w:ins w:id="1705" w:author="Peter Dobson" w:date="2017-03-23T15:17:00Z">
        <w:r w:rsidR="00A31D85">
          <w:t xml:space="preserve">may </w:t>
        </w:r>
      </w:ins>
      <w:r>
        <w:t>indicate</w:t>
      </w:r>
      <w:del w:id="1706" w:author="Peter Dobson" w:date="2017-03-23T15:17:00Z">
        <w:r w:rsidDel="00A31D85">
          <w:delText>s</w:delText>
        </w:r>
      </w:del>
      <w:r>
        <w:t xml:space="preserve"> </w:t>
      </w:r>
      <w:ins w:id="1707" w:author="Peter Dobson" w:date="2017-03-23T15:17:00Z">
        <w:r w:rsidR="00A31D85">
          <w:t>being charged</w:t>
        </w:r>
      </w:ins>
      <w:del w:id="1708" w:author="Peter Dobson" w:date="2017-03-23T15:17:00Z">
        <w:r w:rsidDel="00A31D85">
          <w:delText>operation</w:delText>
        </w:r>
      </w:del>
      <w:r>
        <w:t xml:space="preserve"> at too high a voltage or too high a temperature.  Negligible consumption of water, with batteries on continuous low current or float charge, could indicate undercharging.  </w:t>
      </w:r>
      <w:moveFromRangeStart w:id="1709" w:author="Peter Dobson" w:date="2017-03-23T15:16:00Z" w:name="move478045507"/>
      <w:moveFrom w:id="1710" w:author="Peter Dobson" w:date="2017-03-23T15:16:00Z">
        <w:r w:rsidDel="00A31D85">
          <w:t>A reasonable consumption of water is the best indication that a battery is being operated under the correct conditions.  Any marked change in the rate of water consumption should be investigated immediately.</w:t>
        </w:r>
      </w:moveFrom>
      <w:moveFromRangeEnd w:id="1709"/>
    </w:p>
    <w:p w14:paraId="2A255677" w14:textId="77777777" w:rsidR="00DC693C" w:rsidRDefault="00DC693C" w:rsidP="00DC693C">
      <w:pPr>
        <w:pStyle w:val="BodyText"/>
      </w:pPr>
      <w:r>
        <w:t xml:space="preserve">Sealed maintenance-free batteries do not require water </w:t>
      </w:r>
      <w:del w:id="1711" w:author="Peter Dobson" w:date="2017-03-23T15:16:00Z">
        <w:r w:rsidDel="00A31D85">
          <w:delText>topping up</w:delText>
        </w:r>
      </w:del>
      <w:ins w:id="1712" w:author="Peter Dobson" w:date="2017-03-23T15:16:00Z">
        <w:r w:rsidR="00A31D85">
          <w:t>refills</w:t>
        </w:r>
      </w:ins>
      <w:r>
        <w:t>.  Pressure valves are used for sealing and cannot be opened without destruction.</w:t>
      </w:r>
    </w:p>
    <w:p w14:paraId="7572E772" w14:textId="77777777" w:rsidR="00DC693C" w:rsidRDefault="00DC693C" w:rsidP="00DC693C">
      <w:pPr>
        <w:pStyle w:val="Heading3"/>
      </w:pPr>
      <w:bookmarkStart w:id="1713" w:name="_Toc450571114"/>
      <w:bookmarkStart w:id="1714" w:name="_Toc478637327"/>
      <w:r>
        <w:t>Visual Checks</w:t>
      </w:r>
      <w:bookmarkEnd w:id="1713"/>
      <w:bookmarkEnd w:id="1714"/>
    </w:p>
    <w:p w14:paraId="542606E9" w14:textId="77777777" w:rsidR="00DC693C" w:rsidRDefault="00DC693C" w:rsidP="00DC693C">
      <w:pPr>
        <w:pStyle w:val="BodyText"/>
      </w:pPr>
      <w:r>
        <w:t>General appearance and cleanliness of the battery and battery area (room, cabinet).  Exclude any potential contamination and keep the battery housing, cells, vents, terminals and connectors clean</w:t>
      </w:r>
      <w:del w:id="1715" w:author="Peter Dobson" w:date="2017-03-23T15:19:00Z">
        <w:r w:rsidDel="00285951">
          <w:delText xml:space="preserve"> and dry all times</w:delText>
        </w:r>
      </w:del>
      <w:r>
        <w:t>, as dust and damp cause current leakage.  Any spillage during maintenance should be wiped off with a clean cloth.  The battery can be cleaned using</w:t>
      </w:r>
      <w:ins w:id="1716" w:author="Peter Dobson" w:date="2017-03-23T15:20:00Z">
        <w:r w:rsidR="00285951">
          <w:t xml:space="preserve"> fresh</w:t>
        </w:r>
      </w:ins>
      <w:del w:id="1717" w:author="Peter Dobson" w:date="2017-03-23T15:20:00Z">
        <w:r w:rsidDel="00285951">
          <w:delText xml:space="preserve"> pure</w:delText>
        </w:r>
      </w:del>
      <w:r>
        <w:t xml:space="preserve"> water</w:t>
      </w:r>
      <w:ins w:id="1718" w:author="Peter Dobson" w:date="2017-03-23T15:20:00Z">
        <w:r w:rsidR="000A5DBC">
          <w:t xml:space="preserve"> </w:t>
        </w:r>
      </w:ins>
      <w:ins w:id="1719" w:author="Peter Dobson" w:date="2017-03-23T15:21:00Z">
        <w:r w:rsidR="000A5DBC">
          <w:t xml:space="preserve">or </w:t>
        </w:r>
      </w:ins>
      <w:ins w:id="1720" w:author="Peter Dobson" w:date="2017-03-23T15:20:00Z">
        <w:r w:rsidR="000A5DBC">
          <w:t>according to manufacturer</w:t>
        </w:r>
      </w:ins>
      <w:ins w:id="1721" w:author="Peter Dobson" w:date="2017-03-23T15:21:00Z">
        <w:r w:rsidR="000A5DBC">
          <w:t>’</w:t>
        </w:r>
      </w:ins>
      <w:ins w:id="1722" w:author="Peter Dobson" w:date="2017-03-23T15:20:00Z">
        <w:r w:rsidR="000A5DBC">
          <w:t>s recommendation</w:t>
        </w:r>
      </w:ins>
      <w:ins w:id="1723" w:author="Peter Dobson" w:date="2017-03-23T15:22:00Z">
        <w:r w:rsidR="000A5DBC">
          <w:t>. Some additional visual checks can include:</w:t>
        </w:r>
      </w:ins>
      <w:del w:id="1724" w:author="Peter Dobson" w:date="2017-03-23T15:22:00Z">
        <w:r w:rsidDel="000A5DBC">
          <w:delText xml:space="preserve">; </w:delText>
        </w:r>
      </w:del>
      <w:del w:id="1725" w:author="Peter Dobson" w:date="2017-03-23T15:21:00Z">
        <w:r w:rsidDel="000A5DBC">
          <w:delText>do not use a wire brush or a solvent of any kind.  Vent caps can be rinsed in clean water, if necessary</w:delText>
        </w:r>
      </w:del>
      <w:del w:id="1726" w:author="Peter Dobson" w:date="2017-03-23T15:22:00Z">
        <w:r w:rsidDel="000A5DBC">
          <w:delText>.</w:delText>
        </w:r>
      </w:del>
    </w:p>
    <w:p w14:paraId="51E3F448" w14:textId="77777777" w:rsidR="00DC693C" w:rsidRDefault="00DC693C" w:rsidP="00DC693C">
      <w:pPr>
        <w:pStyle w:val="Bullet1"/>
      </w:pPr>
      <w:r>
        <w:t>inspect for cracks and splits in battery cases or leakage of electrolyte;</w:t>
      </w:r>
    </w:p>
    <w:p w14:paraId="311F4D9E" w14:textId="77777777" w:rsidR="00DC693C" w:rsidRDefault="00DC693C" w:rsidP="00DC693C">
      <w:pPr>
        <w:pStyle w:val="Bullet1"/>
      </w:pPr>
      <w:r>
        <w:t>look for evidence of corrosion at the connections;</w:t>
      </w:r>
    </w:p>
    <w:p w14:paraId="18F1699D" w14:textId="77777777" w:rsidR="00DC693C" w:rsidRDefault="00DC693C" w:rsidP="00DC693C">
      <w:pPr>
        <w:pStyle w:val="Bullet1"/>
      </w:pPr>
      <w:r>
        <w:t xml:space="preserve">the connections and terminal screws should be corrosion-protected by coating with thin layer of </w:t>
      </w:r>
      <w:ins w:id="1727" w:author="Peter Dobson" w:date="2017-03-23T15:25:00Z">
        <w:r w:rsidR="00E109EC">
          <w:t>a</w:t>
        </w:r>
        <w:r w:rsidR="00450B4B">
          <w:t xml:space="preserve">cid free </w:t>
        </w:r>
      </w:ins>
      <w:del w:id="1728" w:author="Peter Dobson" w:date="2017-03-23T15:25:00Z">
        <w:r w:rsidDel="00450B4B">
          <w:delText xml:space="preserve">silicone </w:delText>
        </w:r>
      </w:del>
      <w:r>
        <w:t>grease</w:t>
      </w:r>
      <w:del w:id="1729" w:author="Peter Dobson" w:date="2017-03-23T15:25:00Z">
        <w:r w:rsidDel="00450B4B">
          <w:delText xml:space="preserve"> or anti-corrosion oil</w:delText>
        </w:r>
      </w:del>
      <w:r>
        <w:t>;</w:t>
      </w:r>
    </w:p>
    <w:p w14:paraId="006D5CE5" w14:textId="77777777" w:rsidR="00DC693C" w:rsidDel="00E109EC" w:rsidRDefault="00DC693C" w:rsidP="00DC693C">
      <w:pPr>
        <w:pStyle w:val="Bullet1"/>
        <w:rPr>
          <w:del w:id="1730" w:author="Peter Dobson" w:date="2017-03-23T15:27:00Z"/>
        </w:rPr>
      </w:pPr>
      <w:r>
        <w:t>check tightness of all bolted connections (torque specified by manufacturer);</w:t>
      </w:r>
      <w:ins w:id="1731" w:author="Peter Dobson" w:date="2017-03-23T15:27:00Z">
        <w:r w:rsidR="00E109EC">
          <w:t xml:space="preserve"> </w:t>
        </w:r>
      </w:ins>
    </w:p>
    <w:p w14:paraId="7E915AC9" w14:textId="77777777" w:rsidR="00DC693C" w:rsidRDefault="00DC693C" w:rsidP="00231ADE">
      <w:pPr>
        <w:pStyle w:val="Bullet1"/>
      </w:pPr>
      <w:r>
        <w:t>loose bolts and bad connections can cause failure, high temperatures and even fire;</w:t>
      </w:r>
    </w:p>
    <w:p w14:paraId="2954C78F" w14:textId="77777777" w:rsidR="00DC693C" w:rsidRDefault="00DC693C" w:rsidP="00DC693C">
      <w:pPr>
        <w:pStyle w:val="Bullet1"/>
      </w:pPr>
      <w:r>
        <w:t>condition of the ventilation system; verify that the ventilation ducts and filters operate correctly and allow continuous airflow throughout the battery room or cabinet;</w:t>
      </w:r>
    </w:p>
    <w:p w14:paraId="3478859A" w14:textId="77777777" w:rsidR="00DC693C" w:rsidDel="00E109EC" w:rsidRDefault="00DC693C" w:rsidP="00DC693C">
      <w:pPr>
        <w:pStyle w:val="Bullet1"/>
        <w:rPr>
          <w:del w:id="1732" w:author="Peter Dobson" w:date="2017-03-23T15:28:00Z"/>
        </w:rPr>
      </w:pPr>
      <w:r>
        <w:t>check for evidence of current leakage to ground</w:t>
      </w:r>
      <w:del w:id="1733" w:author="Peter Dobson" w:date="2017-03-23T15:28:00Z">
        <w:r w:rsidDel="00E109EC">
          <w:delText>;</w:delText>
        </w:r>
      </w:del>
    </w:p>
    <w:p w14:paraId="0EAA37D2" w14:textId="77777777" w:rsidR="00DC693C" w:rsidRDefault="00DC693C" w:rsidP="00231ADE">
      <w:pPr>
        <w:pStyle w:val="Bullet1"/>
      </w:pPr>
      <w:del w:id="1734" w:author="Peter Dobson" w:date="2017-03-23T15:28:00Z">
        <w:r w:rsidDel="00E109EC">
          <w:delText>condition of safety equipment e.g. eye wash, rubber gloves, apron, safety glasses</w:delText>
        </w:r>
      </w:del>
      <w:r>
        <w:t>;</w:t>
      </w:r>
    </w:p>
    <w:p w14:paraId="332C22B8" w14:textId="77777777" w:rsidR="00DC693C" w:rsidRDefault="00DC693C" w:rsidP="00DC693C">
      <w:pPr>
        <w:pStyle w:val="Bullet1"/>
      </w:pPr>
      <w:r>
        <w:t>check integrity of battery support structure and enclosure.</w:t>
      </w:r>
    </w:p>
    <w:p w14:paraId="3F3CC5DC" w14:textId="77777777" w:rsidR="00DC693C" w:rsidRPr="005E0F43" w:rsidDel="00A856FD" w:rsidRDefault="00DC693C" w:rsidP="00DC693C">
      <w:pPr>
        <w:pStyle w:val="Heading3"/>
        <w:rPr>
          <w:del w:id="1735" w:author="Peter Dobson" w:date="2017-03-23T15:29:00Z"/>
        </w:rPr>
      </w:pPr>
      <w:bookmarkStart w:id="1736" w:name="_Toc450571115"/>
      <w:del w:id="1737" w:author="Peter Dobson" w:date="2017-03-23T15:29:00Z">
        <w:r w:rsidRPr="005E0F43" w:rsidDel="00A856FD">
          <w:rPr>
            <w:b w:val="0"/>
            <w:bCs w:val="0"/>
            <w:smallCaps w:val="0"/>
          </w:rPr>
          <w:delText>Special Inspections</w:delText>
        </w:r>
        <w:bookmarkStart w:id="1738" w:name="_Toc478637328"/>
        <w:bookmarkEnd w:id="1736"/>
        <w:bookmarkEnd w:id="1738"/>
      </w:del>
    </w:p>
    <w:p w14:paraId="197F5AAC" w14:textId="77777777" w:rsidR="00DC693C" w:rsidRPr="005E0F43" w:rsidDel="00A856FD" w:rsidRDefault="00DC693C" w:rsidP="00DC693C">
      <w:pPr>
        <w:pStyle w:val="BodyText"/>
        <w:rPr>
          <w:del w:id="1739" w:author="Peter Dobson" w:date="2017-03-23T15:29:00Z"/>
        </w:rPr>
      </w:pPr>
      <w:del w:id="1740" w:author="Peter Dobson" w:date="2017-03-23T15:29:00Z">
        <w:r w:rsidRPr="005E0F43" w:rsidDel="00A856FD">
          <w:delText>If the battery has experienced an abnormal condition, such as a severe discharge or adverse temperature excursion, an inspection should be made to determine if the battery has been damaged.  This inspection should include the measurement of battery terminal voltage and cell voltages, specific gravity, internal temperature plus a detailed visual inspection of each cell, cables and connections.</w:delText>
        </w:r>
        <w:bookmarkStart w:id="1741" w:name="_Toc478637329"/>
        <w:bookmarkEnd w:id="1741"/>
      </w:del>
    </w:p>
    <w:p w14:paraId="45C6327B" w14:textId="14FB58E9" w:rsidR="00DC693C" w:rsidRPr="005E0F43" w:rsidDel="002F0AD9" w:rsidRDefault="00DC693C" w:rsidP="00981D6B">
      <w:pPr>
        <w:pStyle w:val="Heading2"/>
        <w:rPr>
          <w:del w:id="1742" w:author="Peter Dobson" w:date="2017-03-23T16:05:00Z"/>
        </w:rPr>
      </w:pPr>
      <w:bookmarkStart w:id="1743" w:name="_Toc450571116"/>
      <w:del w:id="1744" w:author="Peter Dobson" w:date="2017-03-23T16:05:00Z">
        <w:r w:rsidRPr="005E0F43" w:rsidDel="002F0AD9">
          <w:rPr>
            <w:b w:val="0"/>
            <w:bCs w:val="0"/>
            <w:caps w:val="0"/>
          </w:rPr>
          <w:delText>Tests</w:delText>
        </w:r>
        <w:bookmarkStart w:id="1745" w:name="_Toc478637330"/>
        <w:bookmarkEnd w:id="1743"/>
        <w:bookmarkEnd w:id="1745"/>
      </w:del>
    </w:p>
    <w:p w14:paraId="5F8B62C9" w14:textId="585FD1A3" w:rsidR="00DC693C" w:rsidRPr="00697B74" w:rsidDel="002F0AD9" w:rsidRDefault="00DC693C" w:rsidP="00DC693C">
      <w:pPr>
        <w:pStyle w:val="Heading2separationline"/>
        <w:rPr>
          <w:del w:id="1746" w:author="Peter Dobson" w:date="2017-03-23T16:05:00Z"/>
        </w:rPr>
      </w:pPr>
      <w:bookmarkStart w:id="1747" w:name="_Toc478637331"/>
      <w:bookmarkEnd w:id="1747"/>
    </w:p>
    <w:p w14:paraId="0159AB84" w14:textId="13E78C64" w:rsidR="00DC693C" w:rsidDel="002F0AD9" w:rsidRDefault="00DC693C" w:rsidP="00DC693C">
      <w:pPr>
        <w:pStyle w:val="BodyText"/>
        <w:rPr>
          <w:del w:id="1748" w:author="Peter Dobson" w:date="2017-03-23T16:05:00Z"/>
        </w:rPr>
      </w:pPr>
      <w:del w:id="1749" w:author="Peter Dobson" w:date="2017-03-23T16:05:00Z">
        <w:r w:rsidDel="002F0AD9">
          <w:delText>Tests should be carried out according to relevant national or international standards, for instance established cycle tests are specified in:</w:delText>
        </w:r>
        <w:bookmarkStart w:id="1750" w:name="_Toc478637332"/>
        <w:bookmarkEnd w:id="1750"/>
      </w:del>
    </w:p>
    <w:p w14:paraId="6815890B" w14:textId="350199E4" w:rsidR="00DC693C" w:rsidDel="002F0AD9" w:rsidRDefault="00DC693C" w:rsidP="00DC693C">
      <w:pPr>
        <w:pStyle w:val="BodyText"/>
        <w:ind w:left="567"/>
        <w:rPr>
          <w:del w:id="1751" w:author="Peter Dobson" w:date="2017-03-23T16:05:00Z"/>
        </w:rPr>
      </w:pPr>
      <w:del w:id="1752" w:author="Peter Dobson" w:date="2017-03-23T16:05:00Z">
        <w:r w:rsidDel="002F0AD9">
          <w:delText>IEC 60896/1 - for stationary lead-acid batteries: vented types</w:delText>
        </w:r>
        <w:bookmarkStart w:id="1753" w:name="_Toc478637333"/>
        <w:bookmarkEnd w:id="1753"/>
      </w:del>
    </w:p>
    <w:p w14:paraId="1D375DA4" w14:textId="68AA2B0F" w:rsidR="00DC693C" w:rsidDel="002F0AD9" w:rsidRDefault="00DC693C" w:rsidP="00DC693C">
      <w:pPr>
        <w:pStyle w:val="BodyText"/>
        <w:ind w:left="567"/>
        <w:rPr>
          <w:del w:id="1754" w:author="Peter Dobson" w:date="2017-03-23T16:05:00Z"/>
        </w:rPr>
      </w:pPr>
      <w:del w:id="1755" w:author="Peter Dobson" w:date="2017-03-23T16:05:00Z">
        <w:r w:rsidDel="002F0AD9">
          <w:delText>IEC 60896/2 - for stationary lead-acid batteries: valve-regulated types</w:delText>
        </w:r>
        <w:bookmarkStart w:id="1756" w:name="_Toc478637334"/>
        <w:bookmarkEnd w:id="1756"/>
      </w:del>
    </w:p>
    <w:p w14:paraId="70101812" w14:textId="6342CCBE" w:rsidR="00DC693C" w:rsidDel="002F0AD9" w:rsidRDefault="00DC693C" w:rsidP="00DC693C">
      <w:pPr>
        <w:pStyle w:val="BodyText"/>
        <w:ind w:left="567"/>
        <w:rPr>
          <w:del w:id="1757" w:author="Peter Dobson" w:date="2017-03-23T16:05:00Z"/>
        </w:rPr>
      </w:pPr>
      <w:del w:id="1758" w:author="Peter Dobson" w:date="2017-03-23T16:05:00Z">
        <w:r w:rsidDel="002F0AD9">
          <w:delText>IEC 61056/1 - for portable lead-acid batteries: valve-regulated types</w:delText>
        </w:r>
        <w:bookmarkStart w:id="1759" w:name="_Toc478637335"/>
        <w:bookmarkEnd w:id="1759"/>
      </w:del>
    </w:p>
    <w:p w14:paraId="34784CEC" w14:textId="14B57D40" w:rsidR="00DC693C" w:rsidDel="002F0AD9" w:rsidRDefault="00DC693C" w:rsidP="00DC693C">
      <w:pPr>
        <w:pStyle w:val="BodyText"/>
        <w:ind w:left="567"/>
        <w:rPr>
          <w:del w:id="1760" w:author="Peter Dobson" w:date="2017-03-23T16:05:00Z"/>
        </w:rPr>
      </w:pPr>
      <w:del w:id="1761" w:author="Peter Dobson" w:date="2017-03-23T16:05:00Z">
        <w:r w:rsidDel="002F0AD9">
          <w:lastRenderedPageBreak/>
          <w:delText>IEC 60622 - for sealed nickel-cadmium prismatic batteries</w:delText>
        </w:r>
        <w:bookmarkStart w:id="1762" w:name="_Toc478637336"/>
        <w:bookmarkEnd w:id="1762"/>
      </w:del>
    </w:p>
    <w:p w14:paraId="062BC03F" w14:textId="1192CD21" w:rsidR="00DC693C" w:rsidDel="002F0AD9" w:rsidRDefault="00DC693C" w:rsidP="00DC693C">
      <w:pPr>
        <w:pStyle w:val="BodyText"/>
        <w:ind w:left="567"/>
        <w:rPr>
          <w:del w:id="1763" w:author="Peter Dobson" w:date="2017-03-23T16:05:00Z"/>
        </w:rPr>
      </w:pPr>
      <w:del w:id="1764" w:author="Peter Dobson" w:date="2017-03-23T16:05:00Z">
        <w:r w:rsidDel="002F0AD9">
          <w:delText>IEC 60623 - for vented nickel-cadmium prismatic batteries</w:delText>
        </w:r>
        <w:bookmarkStart w:id="1765" w:name="_Toc478637337"/>
        <w:bookmarkEnd w:id="1765"/>
      </w:del>
    </w:p>
    <w:p w14:paraId="577AE170" w14:textId="0AA611A4" w:rsidR="00DC693C" w:rsidDel="002F0AD9" w:rsidRDefault="00DC693C" w:rsidP="00DC693C">
      <w:pPr>
        <w:pStyle w:val="BodyText"/>
        <w:ind w:left="851" w:hanging="851"/>
        <w:rPr>
          <w:del w:id="1766" w:author="Peter Dobson" w:date="2017-03-23T16:05:00Z"/>
        </w:rPr>
      </w:pPr>
      <w:del w:id="1767" w:author="Peter Dobson" w:date="2017-03-23T16:05:00Z">
        <w:r w:rsidRPr="00F664C3" w:rsidDel="002F0AD9">
          <w:rPr>
            <w:b/>
            <w:color w:val="407EC9"/>
          </w:rPr>
          <w:delText>NOTE</w:delText>
        </w:r>
        <w:r w:rsidDel="002F0AD9">
          <w:tab/>
          <w:delText>Electrical battery testing is not part of normal routine maintenance, as the battery is required to provide the back-up function and cannot be easily taken out of service.  However, if a capacity test of the battery is needed, the manufacturer’s recommendation should be followed.</w:delText>
        </w:r>
        <w:bookmarkStart w:id="1768" w:name="_Toc478637338"/>
        <w:bookmarkEnd w:id="1768"/>
      </w:del>
    </w:p>
    <w:p w14:paraId="20277A81" w14:textId="48C63349" w:rsidR="00DC693C" w:rsidDel="00162C10" w:rsidRDefault="00DC693C" w:rsidP="00981D6B">
      <w:pPr>
        <w:pStyle w:val="Heading2"/>
        <w:rPr>
          <w:del w:id="1769" w:author="Peter Dobson" w:date="2017-03-23T16:06:00Z"/>
        </w:rPr>
      </w:pPr>
      <w:bookmarkStart w:id="1770" w:name="_Toc450571117"/>
      <w:del w:id="1771" w:author="Peter Dobson" w:date="2017-03-23T16:06:00Z">
        <w:r w:rsidDel="00162C10">
          <w:delText>Faults</w:delText>
        </w:r>
        <w:bookmarkStart w:id="1772" w:name="_Toc478637339"/>
        <w:bookmarkEnd w:id="1770"/>
        <w:bookmarkEnd w:id="1772"/>
      </w:del>
    </w:p>
    <w:p w14:paraId="25936129" w14:textId="5701E3AE" w:rsidR="00DC693C" w:rsidRPr="002B69A9" w:rsidDel="00162C10" w:rsidRDefault="00DC693C" w:rsidP="00DC693C">
      <w:pPr>
        <w:pStyle w:val="Heading2separationline"/>
        <w:rPr>
          <w:del w:id="1773" w:author="Peter Dobson" w:date="2017-03-23T16:06:00Z"/>
        </w:rPr>
      </w:pPr>
      <w:bookmarkStart w:id="1774" w:name="_Toc478637340"/>
      <w:bookmarkEnd w:id="1774"/>
    </w:p>
    <w:p w14:paraId="22032183" w14:textId="1E15A19C" w:rsidR="00DC693C" w:rsidDel="00162C10" w:rsidRDefault="00DC693C" w:rsidP="00DC693C">
      <w:pPr>
        <w:pStyle w:val="BodyText"/>
        <w:rPr>
          <w:del w:id="1775" w:author="Peter Dobson" w:date="2017-03-23T16:06:00Z"/>
        </w:rPr>
      </w:pPr>
      <w:del w:id="1776" w:author="Peter Dobson" w:date="2017-03-23T16:06:00Z">
        <w:r w:rsidDel="00162C10">
          <w:delText>Immediately correct faults in the battery or the charging unit.  The availability of the recorded data will be very helpful to find the cause of failure.</w:delText>
        </w:r>
        <w:bookmarkStart w:id="1777" w:name="_Toc478637341"/>
        <w:bookmarkEnd w:id="1777"/>
      </w:del>
    </w:p>
    <w:p w14:paraId="6D295A3B" w14:textId="77777777" w:rsidR="00DC693C" w:rsidRDefault="00DC693C" w:rsidP="00981D6B">
      <w:pPr>
        <w:pStyle w:val="Heading2"/>
      </w:pPr>
      <w:bookmarkStart w:id="1778" w:name="_Toc450571118"/>
      <w:bookmarkStart w:id="1779" w:name="_Toc478637342"/>
      <w:r>
        <w:t>Corrective Actions – General</w:t>
      </w:r>
      <w:bookmarkEnd w:id="1778"/>
      <w:bookmarkEnd w:id="1779"/>
    </w:p>
    <w:p w14:paraId="667779C0" w14:textId="77777777" w:rsidR="00DC693C" w:rsidRPr="002B69A9" w:rsidRDefault="00DC693C" w:rsidP="00DC693C">
      <w:pPr>
        <w:pStyle w:val="Heading2separationline"/>
      </w:pPr>
    </w:p>
    <w:p w14:paraId="10869F62" w14:textId="77777777" w:rsidR="00DC693C" w:rsidRDefault="00DC693C" w:rsidP="00DC693C">
      <w:pPr>
        <w:pStyle w:val="BodyText"/>
      </w:pPr>
      <w:r>
        <w:t>The following items are conditions that should be corrected at the time of inspection.</w:t>
      </w:r>
    </w:p>
    <w:p w14:paraId="179D23E8" w14:textId="3EE59C76" w:rsidR="00DC693C" w:rsidDel="00162C10" w:rsidRDefault="00DC693C" w:rsidP="00DC693C">
      <w:pPr>
        <w:pStyle w:val="Heading3"/>
        <w:rPr>
          <w:del w:id="1780" w:author="Peter Dobson" w:date="2017-03-23T16:07:00Z"/>
        </w:rPr>
      </w:pPr>
      <w:bookmarkStart w:id="1781" w:name="_Toc450571119"/>
      <w:del w:id="1782" w:author="Peter Dobson" w:date="2017-03-23T16:07:00Z">
        <w:r w:rsidDel="00162C10">
          <w:delText>Physical Conditions</w:delText>
        </w:r>
        <w:bookmarkStart w:id="1783" w:name="_Toc478637343"/>
        <w:bookmarkEnd w:id="1781"/>
        <w:bookmarkEnd w:id="1783"/>
      </w:del>
    </w:p>
    <w:p w14:paraId="027742B1" w14:textId="491F0733" w:rsidR="00DC693C" w:rsidDel="00162C10" w:rsidRDefault="00DC693C" w:rsidP="00DC693C">
      <w:pPr>
        <w:pStyle w:val="BodyText"/>
        <w:rPr>
          <w:del w:id="1784" w:author="Peter Dobson" w:date="2017-03-23T16:07:00Z"/>
        </w:rPr>
      </w:pPr>
      <w:del w:id="1785" w:author="Peter Dobson" w:date="2017-03-23T16:07:00Z">
        <w:r w:rsidDel="00162C10">
          <w:delText>For wet cells, correct low electrolyte levels and record the amount of water added.  Enough water should be added to bring all cells to the high-level line.  To avoid electrolyte overflow, water should be added only when it has been determined that the cells are in a fully charged condition.  It is important that water is not added without mixing of the electrolyte in climates where freezing may occur.</w:delText>
        </w:r>
        <w:bookmarkStart w:id="1786" w:name="_Toc478637344"/>
        <w:bookmarkEnd w:id="1786"/>
      </w:del>
    </w:p>
    <w:p w14:paraId="344637C0" w14:textId="30A0B40F" w:rsidR="00DC693C" w:rsidDel="00162C10" w:rsidRDefault="00DC693C" w:rsidP="00DC693C">
      <w:pPr>
        <w:pStyle w:val="BodyText"/>
        <w:rPr>
          <w:del w:id="1787" w:author="Peter Dobson" w:date="2017-03-23T16:07:00Z"/>
        </w:rPr>
      </w:pPr>
      <w:del w:id="1788" w:author="Peter Dobson" w:date="2017-03-23T16:07:00Z">
        <w:r w:rsidRPr="002B69A9" w:rsidDel="00162C10">
          <w:rPr>
            <w:b/>
            <w:color w:val="407EC9"/>
          </w:rPr>
          <w:delText>NOTE</w:delText>
        </w:r>
        <w:r w:rsidDel="00162C10">
          <w:tab/>
          <w:delText>The addition of water will alter the specific gravity of the electrolyte, and additional charging will be required for mixing.</w:delText>
        </w:r>
        <w:bookmarkStart w:id="1789" w:name="_Toc478637345"/>
        <w:bookmarkEnd w:id="1789"/>
      </w:del>
    </w:p>
    <w:p w14:paraId="04D5841E" w14:textId="20286C48" w:rsidR="00DC693C" w:rsidDel="00162C10" w:rsidRDefault="00DC693C" w:rsidP="00DC693C">
      <w:pPr>
        <w:pStyle w:val="Bullet1"/>
        <w:rPr>
          <w:del w:id="1790" w:author="Peter Dobson" w:date="2017-03-23T16:07:00Z"/>
        </w:rPr>
      </w:pPr>
      <w:del w:id="1791" w:author="Peter Dobson" w:date="2017-03-23T16:07:00Z">
        <w:r w:rsidDel="00162C10">
          <w:delText>clean corroded connections (high-connection resistance) by disassembling, cleaning, and reassembling them; then tighten all bolted connections to the torque specified by the manufacturer;</w:delText>
        </w:r>
        <w:bookmarkStart w:id="1792" w:name="_Toc478637346"/>
        <w:bookmarkEnd w:id="1792"/>
      </w:del>
    </w:p>
    <w:p w14:paraId="0E3A2255" w14:textId="1DE4A8CC" w:rsidR="00DC693C" w:rsidDel="00162C10" w:rsidRDefault="00DC693C" w:rsidP="00DC693C">
      <w:pPr>
        <w:pStyle w:val="Bullet1"/>
        <w:rPr>
          <w:del w:id="1793" w:author="Peter Dobson" w:date="2017-03-23T16:07:00Z"/>
        </w:rPr>
      </w:pPr>
      <w:del w:id="1794" w:author="Peter Dobson" w:date="2017-03-23T16:07:00Z">
        <w:r w:rsidDel="00162C10">
          <w:delText>when cell temperatures deviate more than 3 °C from each other during a single inspection, determine the cause and correct, if practical.  Temperature difference is normally caused by different internal resistances;</w:delText>
        </w:r>
        <w:bookmarkStart w:id="1795" w:name="_Toc478637347"/>
        <w:bookmarkEnd w:id="1795"/>
      </w:del>
    </w:p>
    <w:p w14:paraId="6743C987" w14:textId="096C655B" w:rsidR="00DC693C" w:rsidDel="00162C10" w:rsidRDefault="00DC693C" w:rsidP="00DC693C">
      <w:pPr>
        <w:pStyle w:val="Bullet1"/>
        <w:rPr>
          <w:del w:id="1796" w:author="Peter Dobson" w:date="2017-03-23T16:07:00Z"/>
        </w:rPr>
      </w:pPr>
      <w:del w:id="1797" w:author="Peter Dobson" w:date="2017-03-23T16:07:00Z">
        <w:r w:rsidDel="00162C10">
          <w:delText>if a battery outside the system design limits is noted, determine the cause and correct, if practical.  This will normally require cell or battery replacement;</w:delText>
        </w:r>
        <w:bookmarkStart w:id="1798" w:name="_Toc478637348"/>
        <w:bookmarkEnd w:id="1798"/>
      </w:del>
    </w:p>
    <w:p w14:paraId="2E973828" w14:textId="1E78F6C1" w:rsidR="00DC693C" w:rsidDel="00162C10" w:rsidRDefault="00DC693C" w:rsidP="00DC693C">
      <w:pPr>
        <w:pStyle w:val="Bullet1"/>
        <w:rPr>
          <w:del w:id="1799" w:author="Peter Dobson" w:date="2017-03-23T16:07:00Z"/>
        </w:rPr>
      </w:pPr>
      <w:del w:id="1800" w:author="Peter Dobson" w:date="2017-03-23T16:07:00Z">
        <w:r w:rsidDel="00162C10">
          <w:delText>remove excessive dirt or spilled electrolyte in accordance with good workmanship practices;</w:delText>
        </w:r>
        <w:bookmarkStart w:id="1801" w:name="_Toc478637349"/>
        <w:bookmarkEnd w:id="1801"/>
      </w:del>
    </w:p>
    <w:p w14:paraId="7A521086" w14:textId="6C05F4EE" w:rsidR="00DC693C" w:rsidDel="00162C10" w:rsidRDefault="00DC693C" w:rsidP="00DC693C">
      <w:pPr>
        <w:pStyle w:val="Bullet1"/>
        <w:rPr>
          <w:del w:id="1802" w:author="Peter Dobson" w:date="2017-03-23T16:07:00Z"/>
        </w:rPr>
      </w:pPr>
      <w:del w:id="1803" w:author="Peter Dobson" w:date="2017-03-23T16:07:00Z">
        <w:r w:rsidDel="00162C10">
          <w:delText>when the fully charged battery voltage is outside the manufacturer’s recommended range, the cause should be determined and corrected.</w:delText>
        </w:r>
        <w:bookmarkStart w:id="1804" w:name="_Toc478637350"/>
        <w:bookmarkEnd w:id="1804"/>
      </w:del>
    </w:p>
    <w:p w14:paraId="3950D526" w14:textId="3B923BDB" w:rsidR="00DC693C" w:rsidDel="00162C10" w:rsidRDefault="00DC693C" w:rsidP="00DC693C">
      <w:pPr>
        <w:pStyle w:val="BodyText"/>
        <w:rPr>
          <w:del w:id="1805" w:author="Peter Dobson" w:date="2017-03-23T16:07:00Z"/>
        </w:rPr>
      </w:pPr>
      <w:del w:id="1806" w:author="Peter Dobson" w:date="2017-03-23T16:07:00Z">
        <w:r w:rsidDel="00162C10">
          <w:delText>Any other abnormal condition should be corrected as per the manufacturer’s recommendations.</w:delText>
        </w:r>
        <w:bookmarkStart w:id="1807" w:name="_Toc478637351"/>
        <w:bookmarkEnd w:id="1807"/>
      </w:del>
    </w:p>
    <w:p w14:paraId="6D0DDF01" w14:textId="77777777" w:rsidR="00DC693C" w:rsidRDefault="00DC693C" w:rsidP="00DC693C">
      <w:pPr>
        <w:pStyle w:val="Heading3"/>
      </w:pPr>
      <w:bookmarkStart w:id="1808" w:name="_Toc450571120"/>
      <w:bookmarkStart w:id="1809" w:name="_Toc478637352"/>
      <w:r>
        <w:t>Equalizing charge</w:t>
      </w:r>
      <w:bookmarkEnd w:id="1808"/>
      <w:bookmarkEnd w:id="1809"/>
    </w:p>
    <w:p w14:paraId="48311F26" w14:textId="72E4324B" w:rsidR="00DC693C" w:rsidRDefault="00DC693C" w:rsidP="00DC693C">
      <w:pPr>
        <w:pStyle w:val="BodyText"/>
      </w:pPr>
      <w:r>
        <w:t>The corrective action of an equali</w:t>
      </w:r>
      <w:ins w:id="1810" w:author="Peter Dobson" w:date="2017-03-23T16:07:00Z">
        <w:r w:rsidR="004F4BAF">
          <w:t>s</w:t>
        </w:r>
      </w:ins>
      <w:del w:id="1811" w:author="Peter Dobson" w:date="2017-03-23T16:07:00Z">
        <w:r w:rsidDel="004F4BAF">
          <w:delText>z</w:delText>
        </w:r>
      </w:del>
      <w:r>
        <w:t xml:space="preserve">ing charge to bring the cells to </w:t>
      </w:r>
      <w:ins w:id="1812" w:author="Peter Dobson" w:date="2017-03-23T16:08:00Z">
        <w:r w:rsidR="004F4BAF">
          <w:t xml:space="preserve">a </w:t>
        </w:r>
      </w:ins>
      <w:r>
        <w:t xml:space="preserve">uniform voltage and specific gravity levels, </w:t>
      </w:r>
      <w:ins w:id="1813" w:author="Peter Dobson" w:date="2017-03-23T16:08:00Z">
        <w:r w:rsidR="004F4BAF">
          <w:t xml:space="preserve">should be </w:t>
        </w:r>
      </w:ins>
      <w:r>
        <w:t>performed in accordance with the manufacturer’s instructions</w:t>
      </w:r>
      <w:ins w:id="1814" w:author="Peter Dobson" w:date="2017-03-23T16:09:00Z">
        <w:r w:rsidR="004F4BAF">
          <w:t>. This</w:t>
        </w:r>
      </w:ins>
      <w:del w:id="1815" w:author="Peter Dobson" w:date="2017-03-23T16:09:00Z">
        <w:r w:rsidDel="004F4BAF">
          <w:delText>,</w:delText>
        </w:r>
      </w:del>
      <w:r>
        <w:t xml:space="preserve"> is required </w:t>
      </w:r>
      <w:del w:id="1816" w:author="Peter Dobson" w:date="2017-03-23T16:09:00Z">
        <w:r w:rsidDel="004F4BAF">
          <w:delText xml:space="preserve">after exhaustive discharges and inadequate charges, and </w:delText>
        </w:r>
      </w:del>
      <w:r>
        <w:t>whenever any of the following conditions are found.</w:t>
      </w:r>
      <w:moveFromRangeStart w:id="1817" w:author="Peter Dobson" w:date="2017-03-23T16:10:00Z" w:name="move478048779"/>
      <w:moveFrom w:id="1818" w:author="Peter Dobson" w:date="2017-03-23T16:10:00Z">
        <w:r w:rsidDel="004F4BAF">
          <w:t xml:space="preserve">  These conditions, if allowed to persist for extended periods, can reduce battery life.  They do not necessarily indicate a loss of capacity</w:t>
        </w:r>
      </w:moveFrom>
      <w:moveFromRangeEnd w:id="1817"/>
      <w:del w:id="1819" w:author="Peter Dobson" w:date="2017-03-23T16:10:00Z">
        <w:r w:rsidDel="004F4BAF">
          <w:delText>.</w:delText>
        </w:r>
      </w:del>
    </w:p>
    <w:p w14:paraId="1F84E354" w14:textId="135E4FA2" w:rsidR="00DC693C" w:rsidRDefault="00DC693C" w:rsidP="00DC693C">
      <w:pPr>
        <w:pStyle w:val="Bullet1"/>
      </w:pPr>
      <w:r>
        <w:t xml:space="preserve">for wet lead acid cells, the specific gravity, corrected for temperature and electrolyte level, of an individual cell is more than 0.010 kg/l below the average </w:t>
      </w:r>
      <w:ins w:id="1820" w:author="Peter Dobson" w:date="2017-03-23T16:11:00Z">
        <w:r w:rsidR="00ED1730">
          <w:t xml:space="preserve">or </w:t>
        </w:r>
      </w:ins>
      <w:ins w:id="1821" w:author="Peter Dobson" w:date="2017-03-23T16:12:00Z">
        <w:r w:rsidR="00ED1730">
          <w:t>all</w:t>
        </w:r>
      </w:ins>
      <w:ins w:id="1822" w:author="Peter Dobson" w:date="2017-03-23T16:11:00Z">
        <w:r w:rsidR="00ED1730">
          <w:t xml:space="preserve"> the cells drop by more than 0.010 kg/l from the average installation value </w:t>
        </w:r>
      </w:ins>
      <w:del w:id="1823" w:author="Peter Dobson" w:date="2017-03-23T16:12:00Z">
        <w:r w:rsidDel="00ED1730">
          <w:delText xml:space="preserve">of all cells </w:delText>
        </w:r>
      </w:del>
      <w:r>
        <w:t>at the time of inspection;</w:t>
      </w:r>
    </w:p>
    <w:p w14:paraId="4811BDEB" w14:textId="45163C58" w:rsidR="00DC693C" w:rsidDel="00ED1730" w:rsidRDefault="00DC693C" w:rsidP="00DC693C">
      <w:pPr>
        <w:pStyle w:val="Bullet1"/>
        <w:rPr>
          <w:del w:id="1824" w:author="Peter Dobson" w:date="2017-03-23T16:12:00Z"/>
        </w:rPr>
      </w:pPr>
      <w:del w:id="1825" w:author="Peter Dobson" w:date="2017-03-23T16:12:00Z">
        <w:r w:rsidDel="00ED1730">
          <w:delText>for wet lead acid cells, the average specific gravity, corrected for temperature and electrolyte levels, of all cells drops more than 0.010 kg/l from the average installation value when the battery is fully charged;</w:delText>
        </w:r>
      </w:del>
    </w:p>
    <w:p w14:paraId="6BAFC73F" w14:textId="77777777" w:rsidR="00DC693C" w:rsidRDefault="00DC693C" w:rsidP="00DC693C">
      <w:pPr>
        <w:pStyle w:val="Bullet1"/>
        <w:rPr>
          <w:ins w:id="1826" w:author="Peter Dobson" w:date="2017-03-23T16:10:00Z"/>
        </w:rPr>
      </w:pPr>
      <w:r>
        <w:t xml:space="preserve">the fully charged cell voltage is 0.1 V outside of the manufacturer’s recommended end-of-charge cell voltage. </w:t>
      </w:r>
    </w:p>
    <w:p w14:paraId="363B64EE" w14:textId="0FF349D1" w:rsidR="00ED1730" w:rsidRDefault="00ED1730">
      <w:pPr>
        <w:pStyle w:val="BodyText"/>
        <w:pPrChange w:id="1827" w:author="Peter Dobson" w:date="2017-03-23T16:11:00Z">
          <w:pPr>
            <w:pStyle w:val="Bullet1"/>
          </w:pPr>
        </w:pPrChange>
      </w:pPr>
      <w:ins w:id="1828" w:author="Peter Dobson" w:date="2017-03-23T16:13:00Z">
        <w:r>
          <w:t>If t</w:t>
        </w:r>
      </w:ins>
      <w:moveToRangeStart w:id="1829" w:author="Peter Dobson" w:date="2017-03-23T16:10:00Z" w:name="move478048779"/>
      <w:moveTo w:id="1830" w:author="Peter Dobson" w:date="2017-03-23T16:10:00Z">
        <w:del w:id="1831" w:author="Peter Dobson" w:date="2017-03-23T16:13:00Z">
          <w:r w:rsidDel="00ED1730">
            <w:delText>T</w:delText>
          </w:r>
        </w:del>
        <w:r>
          <w:t>hese conditions</w:t>
        </w:r>
        <w:del w:id="1832" w:author="Peter Dobson" w:date="2017-03-23T16:13:00Z">
          <w:r w:rsidDel="00ED1730">
            <w:delText>, if</w:delText>
          </w:r>
        </w:del>
      </w:moveTo>
      <w:ins w:id="1833" w:author="Peter Dobson" w:date="2017-03-23T16:13:00Z">
        <w:r>
          <w:t xml:space="preserve"> are</w:t>
        </w:r>
      </w:ins>
      <w:moveTo w:id="1834" w:author="Peter Dobson" w:date="2017-03-23T16:10:00Z">
        <w:r>
          <w:t xml:space="preserve"> allowed to persist for extended periods, </w:t>
        </w:r>
      </w:moveTo>
      <w:ins w:id="1835" w:author="Peter Dobson" w:date="2017-03-23T16:13:00Z">
        <w:r>
          <w:t xml:space="preserve">this </w:t>
        </w:r>
      </w:ins>
      <w:moveTo w:id="1836" w:author="Peter Dobson" w:date="2017-03-23T16:10:00Z">
        <w:r>
          <w:t>can re</w:t>
        </w:r>
      </w:moveTo>
      <w:ins w:id="1837" w:author="Peter Dobson" w:date="2017-03-23T16:13:00Z">
        <w:r>
          <w:t>sult in a reduction in</w:t>
        </w:r>
      </w:ins>
      <w:moveTo w:id="1838" w:author="Peter Dobson" w:date="2017-03-23T16:10:00Z">
        <w:del w:id="1839" w:author="Peter Dobson" w:date="2017-03-23T16:13:00Z">
          <w:r w:rsidDel="00ED1730">
            <w:delText>duce</w:delText>
          </w:r>
        </w:del>
        <w:r>
          <w:t xml:space="preserve"> battery life.  Th</w:t>
        </w:r>
      </w:moveTo>
      <w:ins w:id="1840" w:author="Peter Dobson" w:date="2017-03-23T16:13:00Z">
        <w:r>
          <w:t>is</w:t>
        </w:r>
      </w:ins>
      <w:moveTo w:id="1841" w:author="Peter Dobson" w:date="2017-03-23T16:10:00Z">
        <w:del w:id="1842" w:author="Peter Dobson" w:date="2017-03-23T16:13:00Z">
          <w:r w:rsidDel="00ED1730">
            <w:delText>ey</w:delText>
          </w:r>
        </w:del>
        <w:r>
          <w:t xml:space="preserve"> do</w:t>
        </w:r>
      </w:moveTo>
      <w:ins w:id="1843" w:author="Peter Dobson" w:date="2017-03-23T16:13:00Z">
        <w:r>
          <w:t>es</w:t>
        </w:r>
      </w:ins>
      <w:moveTo w:id="1844" w:author="Peter Dobson" w:date="2017-03-23T16:10:00Z">
        <w:r>
          <w:t xml:space="preserve"> not necessarily indicate a loss of capacity</w:t>
        </w:r>
      </w:moveTo>
      <w:moveToRangeEnd w:id="1829"/>
      <w:ins w:id="1845" w:author="Peter Dobson" w:date="2017-03-23T16:13:00Z">
        <w:r>
          <w:t>.</w:t>
        </w:r>
      </w:ins>
    </w:p>
    <w:p w14:paraId="517BA4C9" w14:textId="1B1DB5F9" w:rsidR="00DC693C" w:rsidDel="00ED1730" w:rsidRDefault="00DC693C" w:rsidP="00DC693C">
      <w:pPr>
        <w:pStyle w:val="BodyText"/>
        <w:ind w:left="851" w:hanging="851"/>
        <w:rPr>
          <w:del w:id="1846" w:author="Peter Dobson" w:date="2017-03-23T16:14:00Z"/>
        </w:rPr>
      </w:pPr>
      <w:del w:id="1847" w:author="Peter Dobson" w:date="2017-03-23T16:14:00Z">
        <w:r w:rsidRPr="002B69A9" w:rsidDel="00ED1730">
          <w:rPr>
            <w:b/>
            <w:color w:val="407EC9"/>
          </w:rPr>
          <w:lastRenderedPageBreak/>
          <w:delText>NOTE</w:delText>
        </w:r>
        <w:r w:rsidDel="00ED1730">
          <w:tab/>
          <w:delText>The equalizing (high) voltage may present a hazard to other connected equipment.</w:delText>
        </w:r>
        <w:bookmarkStart w:id="1848" w:name="_Toc478637353"/>
        <w:bookmarkEnd w:id="1848"/>
      </w:del>
    </w:p>
    <w:p w14:paraId="0F6D9840" w14:textId="58293F62" w:rsidR="00DC693C" w:rsidDel="00837CBE" w:rsidRDefault="00DC693C" w:rsidP="00DC693C">
      <w:pPr>
        <w:pStyle w:val="Heading3"/>
        <w:rPr>
          <w:del w:id="1849" w:author="Peter Dobson" w:date="2017-03-23T16:15:00Z"/>
        </w:rPr>
      </w:pPr>
      <w:bookmarkStart w:id="1850" w:name="_Toc450571121"/>
      <w:del w:id="1851" w:author="Peter Dobson" w:date="2017-03-23T16:15:00Z">
        <w:r w:rsidDel="00837CBE">
          <w:delText>Changing electrolyte</w:delText>
        </w:r>
        <w:bookmarkEnd w:id="1850"/>
        <w:r w:rsidDel="00837CBE">
          <w:delText xml:space="preserve"> </w:delText>
        </w:r>
        <w:bookmarkStart w:id="1852" w:name="_Toc478637354"/>
        <w:bookmarkEnd w:id="1852"/>
      </w:del>
    </w:p>
    <w:p w14:paraId="7A7691EF" w14:textId="7E434D19" w:rsidR="00DC693C" w:rsidDel="00837CBE" w:rsidRDefault="00DC693C" w:rsidP="00DC693C">
      <w:pPr>
        <w:pStyle w:val="BodyText"/>
        <w:rPr>
          <w:del w:id="1853" w:author="Peter Dobson" w:date="2017-03-23T16:15:00Z"/>
        </w:rPr>
      </w:pPr>
      <w:del w:id="1854" w:author="Peter Dobson" w:date="2017-03-23T16:15:00Z">
        <w:r w:rsidDel="00837CBE">
          <w:delText>In most battery operations, the electrolyte will retain its effectiveness for the life of the battery.  Thus, normally it is not necessary to change the electrolyte.  However, under certain battery operating conditions, involving high temperature and cycling, the electrolyte can become excessively contaminated.  Under these circumstances the performance of some battery types can be improved by replacing the electrolyte.  Specialist advice must be taken before undertaking such operations.</w:delText>
        </w:r>
        <w:bookmarkStart w:id="1855" w:name="_Toc478637355"/>
        <w:bookmarkEnd w:id="1855"/>
      </w:del>
    </w:p>
    <w:p w14:paraId="31C970FD" w14:textId="77777777" w:rsidR="00DC693C" w:rsidRDefault="00DC693C" w:rsidP="00DC693C">
      <w:pPr>
        <w:pStyle w:val="Heading3"/>
      </w:pPr>
      <w:bookmarkStart w:id="1856" w:name="_Toc450571122"/>
      <w:bookmarkStart w:id="1857" w:name="_Toc478637356"/>
      <w:r>
        <w:t>Cell replacement</w:t>
      </w:r>
      <w:bookmarkEnd w:id="1856"/>
      <w:bookmarkEnd w:id="1857"/>
    </w:p>
    <w:p w14:paraId="18007ACC" w14:textId="6FEA0342" w:rsidR="00DC693C" w:rsidRDefault="00DC693C" w:rsidP="00DC693C">
      <w:pPr>
        <w:pStyle w:val="BodyText"/>
      </w:pPr>
      <w:r>
        <w:t xml:space="preserve">A faulty cell may be replaced by one in good condition of the same make, type, rating, </w:t>
      </w:r>
      <w:del w:id="1858" w:author="Peter Dobson" w:date="2017-03-28T10:53:00Z">
        <w:r w:rsidDel="00993235">
          <w:delText xml:space="preserve">and </w:delText>
        </w:r>
      </w:del>
      <w:r>
        <w:t>approximate age</w:t>
      </w:r>
      <w:ins w:id="1859" w:author="Peter Dobson" w:date="2017-03-28T10:53:00Z">
        <w:r w:rsidR="00993235">
          <w:t xml:space="preserve"> and charged state</w:t>
        </w:r>
      </w:ins>
      <w:r>
        <w:t>.  A new cell should not be installed in series with older cells except as a last resort.</w:t>
      </w:r>
    </w:p>
    <w:p w14:paraId="65739243" w14:textId="77777777" w:rsidR="00DC693C" w:rsidRDefault="00DC693C" w:rsidP="00DC693C">
      <w:pPr>
        <w:pStyle w:val="Heading3"/>
      </w:pPr>
      <w:bookmarkStart w:id="1860" w:name="_Toc450571123"/>
      <w:bookmarkStart w:id="1861" w:name="_Toc478637357"/>
      <w:r>
        <w:t>Stratification of the electrolyte</w:t>
      </w:r>
      <w:bookmarkEnd w:id="1860"/>
      <w:bookmarkEnd w:id="1861"/>
    </w:p>
    <w:p w14:paraId="1DBF1059" w14:textId="214D9C93" w:rsidR="00DC693C" w:rsidRDefault="00DC693C" w:rsidP="00DC693C">
      <w:pPr>
        <w:pStyle w:val="BodyText"/>
      </w:pPr>
      <w:r>
        <w:t xml:space="preserve">The stratification of the electrolyte in large cells </w:t>
      </w:r>
      <w:del w:id="1862" w:author="Peter Dobson" w:date="2017-03-23T16:16:00Z">
        <w:r w:rsidDel="00837CBE">
          <w:delText xml:space="preserve">into </w:delText>
        </w:r>
      </w:del>
      <w:ins w:id="1863" w:author="Peter Dobson" w:date="2017-03-23T16:16:00Z">
        <w:r w:rsidR="00837CBE">
          <w:t xml:space="preserve">resulting in </w:t>
        </w:r>
      </w:ins>
      <w:r>
        <w:t>levels of varying concentration</w:t>
      </w:r>
      <w:ins w:id="1864" w:author="Peter Dobson" w:date="2017-03-23T16:16:00Z">
        <w:r w:rsidR="00837CBE">
          <w:t>,</w:t>
        </w:r>
      </w:ins>
      <w:r>
        <w:t xml:space="preserve"> can limit charge acceptance, discharge output, and life unless controlled during the charge process.  Two methods for stratification control are by deliberate gassing of the plates during overcharge at the finishing rate or by agitation of cell electrolyte by pumps (usually airlift pumps).</w:t>
      </w:r>
    </w:p>
    <w:p w14:paraId="45E2F169" w14:textId="397C86CC" w:rsidR="00DC693C" w:rsidDel="00837CBE" w:rsidRDefault="00DC693C" w:rsidP="00DC693C">
      <w:pPr>
        <w:pStyle w:val="Heading3"/>
        <w:rPr>
          <w:del w:id="1865" w:author="Peter Dobson" w:date="2017-03-23T16:19:00Z"/>
        </w:rPr>
      </w:pPr>
      <w:bookmarkStart w:id="1866" w:name="_Toc450571124"/>
      <w:del w:id="1867" w:author="Peter Dobson" w:date="2017-03-23T16:19:00Z">
        <w:r w:rsidDel="00837CBE">
          <w:delText>Memory Effect</w:delText>
        </w:r>
        <w:bookmarkStart w:id="1868" w:name="_Toc478637358"/>
        <w:bookmarkEnd w:id="1866"/>
        <w:bookmarkEnd w:id="1868"/>
      </w:del>
    </w:p>
    <w:p w14:paraId="2E542323" w14:textId="7A6B7C72" w:rsidR="00DC693C" w:rsidDel="00837CBE" w:rsidRDefault="00DC693C" w:rsidP="00DC693C">
      <w:pPr>
        <w:pStyle w:val="BodyText"/>
        <w:rPr>
          <w:del w:id="1869" w:author="Peter Dobson" w:date="2017-03-23T16:19:00Z"/>
        </w:rPr>
      </w:pPr>
      <w:del w:id="1870" w:author="Peter Dobson" w:date="2017-03-23T16:19:00Z">
        <w:r w:rsidDel="00837CBE">
          <w:delText>The memory effect, describing a process which results in the temporary reduction of the capacity of a nickel-cadmium sintered cell following repetitive shallow charge / discharge cycles, is completely reversible by a maintenance cycle consisting of a thorough discharge followed by a full and complete charge/overcharge.</w:delText>
        </w:r>
        <w:bookmarkStart w:id="1871" w:name="_Toc478637359"/>
        <w:bookmarkEnd w:id="1871"/>
      </w:del>
    </w:p>
    <w:p w14:paraId="6CD4AEF5" w14:textId="67770F49" w:rsidR="00DC693C" w:rsidDel="00837CBE" w:rsidRDefault="00DC693C" w:rsidP="00981D6B">
      <w:pPr>
        <w:pStyle w:val="Heading2"/>
        <w:rPr>
          <w:del w:id="1872" w:author="Peter Dobson" w:date="2017-03-23T16:20:00Z"/>
        </w:rPr>
      </w:pPr>
      <w:bookmarkStart w:id="1873" w:name="_Toc450571125"/>
      <w:del w:id="1874" w:author="Peter Dobson" w:date="2017-03-23T16:20:00Z">
        <w:r w:rsidDel="00837CBE">
          <w:delText>Remote Monitoring</w:delText>
        </w:r>
        <w:bookmarkStart w:id="1875" w:name="_Toc478637360"/>
        <w:bookmarkEnd w:id="1873"/>
        <w:bookmarkEnd w:id="1875"/>
      </w:del>
    </w:p>
    <w:p w14:paraId="3648E484" w14:textId="3CE5DCCC" w:rsidR="00DC693C" w:rsidRPr="00695682" w:rsidDel="00837CBE" w:rsidRDefault="00DC693C" w:rsidP="00DC693C">
      <w:pPr>
        <w:pStyle w:val="Heading2separationline"/>
        <w:rPr>
          <w:del w:id="1876" w:author="Peter Dobson" w:date="2017-03-23T16:20:00Z"/>
        </w:rPr>
      </w:pPr>
      <w:bookmarkStart w:id="1877" w:name="_Toc478637361"/>
      <w:bookmarkEnd w:id="1877"/>
    </w:p>
    <w:p w14:paraId="25736B01" w14:textId="13DE7588" w:rsidR="00DC693C" w:rsidDel="00837CBE" w:rsidRDefault="00DC693C" w:rsidP="00DC693C">
      <w:pPr>
        <w:pStyle w:val="BodyText"/>
        <w:rPr>
          <w:del w:id="1878" w:author="Peter Dobson" w:date="2017-03-23T16:20:00Z"/>
        </w:rPr>
      </w:pPr>
      <w:del w:id="1879" w:author="Peter Dobson" w:date="2017-03-23T16:20:00Z">
        <w:r w:rsidDel="00837CBE">
          <w:delText>In many instances, accessibility is poor, and frequent routine maintenance visits uneconomic.  The parameters, which require monitoring and recording, depend to some extent upon the type of battery power system.  However, where appropriate the following parameters should be included:</w:delText>
        </w:r>
        <w:bookmarkStart w:id="1880" w:name="_Toc478637362"/>
        <w:bookmarkEnd w:id="1880"/>
      </w:del>
    </w:p>
    <w:p w14:paraId="57DCD10A" w14:textId="584F8E77" w:rsidR="00DC693C" w:rsidDel="00837CBE" w:rsidRDefault="00DC693C" w:rsidP="00DC693C">
      <w:pPr>
        <w:pStyle w:val="Bullet1"/>
        <w:rPr>
          <w:del w:id="1881" w:author="Peter Dobson" w:date="2017-03-23T16:20:00Z"/>
        </w:rPr>
      </w:pPr>
      <w:del w:id="1882" w:author="Peter Dobson" w:date="2017-03-23T16:20:00Z">
        <w:r w:rsidDel="00837CBE">
          <w:delText>battery terminal voltage;</w:delText>
        </w:r>
        <w:bookmarkStart w:id="1883" w:name="_Toc478637363"/>
        <w:bookmarkEnd w:id="1883"/>
      </w:del>
    </w:p>
    <w:p w14:paraId="4D4C5801" w14:textId="065C2226" w:rsidR="00DC693C" w:rsidDel="00837CBE" w:rsidRDefault="00DC693C" w:rsidP="00DC693C">
      <w:pPr>
        <w:pStyle w:val="Bullet1"/>
        <w:rPr>
          <w:del w:id="1884" w:author="Peter Dobson" w:date="2017-03-23T16:20:00Z"/>
        </w:rPr>
      </w:pPr>
      <w:del w:id="1885" w:author="Peter Dobson" w:date="2017-03-23T16:20:00Z">
        <w:r w:rsidDel="00837CBE">
          <w:delText>charger status (load / charge current);</w:delText>
        </w:r>
        <w:bookmarkStart w:id="1886" w:name="_Toc478637364"/>
        <w:bookmarkEnd w:id="1886"/>
      </w:del>
    </w:p>
    <w:p w14:paraId="04D9035F" w14:textId="1796B518" w:rsidR="00DC693C" w:rsidDel="00837CBE" w:rsidRDefault="00DC693C" w:rsidP="00DC693C">
      <w:pPr>
        <w:pStyle w:val="Bullet1"/>
        <w:rPr>
          <w:del w:id="1887" w:author="Peter Dobson" w:date="2017-03-23T16:20:00Z"/>
        </w:rPr>
      </w:pPr>
      <w:del w:id="1888" w:author="Peter Dobson" w:date="2017-03-23T16:20:00Z">
        <w:r w:rsidDel="00837CBE">
          <w:delText>battery temperature;</w:delText>
        </w:r>
        <w:bookmarkStart w:id="1889" w:name="_Toc478637365"/>
        <w:bookmarkEnd w:id="1889"/>
      </w:del>
    </w:p>
    <w:p w14:paraId="1463014C" w14:textId="0BAE106C" w:rsidR="00DC693C" w:rsidDel="00837CBE" w:rsidRDefault="00DC693C" w:rsidP="00DC693C">
      <w:pPr>
        <w:pStyle w:val="Bullet1"/>
        <w:rPr>
          <w:del w:id="1890" w:author="Peter Dobson" w:date="2017-03-23T16:20:00Z"/>
        </w:rPr>
      </w:pPr>
      <w:del w:id="1891" w:author="Peter Dobson" w:date="2017-03-23T16:20:00Z">
        <w:r w:rsidDel="00837CBE">
          <w:delText>electrolyte level.</w:delText>
        </w:r>
        <w:bookmarkStart w:id="1892" w:name="_Toc478637366"/>
        <w:bookmarkEnd w:id="1892"/>
      </w:del>
    </w:p>
    <w:p w14:paraId="35357369" w14:textId="595C9C6E" w:rsidR="00DC693C" w:rsidDel="00837CBE" w:rsidRDefault="00DC693C" w:rsidP="00DC693C">
      <w:pPr>
        <w:pStyle w:val="BodyText"/>
        <w:rPr>
          <w:del w:id="1893" w:author="Peter Dobson" w:date="2017-03-23T16:20:00Z"/>
        </w:rPr>
      </w:pPr>
      <w:del w:id="1894" w:author="Peter Dobson" w:date="2017-03-23T16:20:00Z">
        <w:r w:rsidRPr="00F664C3" w:rsidDel="00837CBE">
          <w:rPr>
            <w:b/>
            <w:color w:val="407EC9"/>
          </w:rPr>
          <w:delText>NOTE</w:delText>
        </w:r>
        <w:r w:rsidDel="00837CBE">
          <w:tab/>
          <w:delText>If the site is to be monitored remotely, climatic protection is necessary.</w:delText>
        </w:r>
        <w:bookmarkStart w:id="1895" w:name="_Toc478637367"/>
        <w:bookmarkEnd w:id="1895"/>
      </w:del>
    </w:p>
    <w:p w14:paraId="5E9962D4" w14:textId="77777777" w:rsidR="00DC693C" w:rsidRDefault="00DC693C">
      <w:pPr>
        <w:pStyle w:val="Heading1"/>
      </w:pPr>
      <w:bookmarkStart w:id="1896" w:name="_Toc450571126"/>
      <w:bookmarkStart w:id="1897" w:name="_Toc478637368"/>
      <w:r>
        <w:t>ACRONYMS</w:t>
      </w:r>
      <w:bookmarkEnd w:id="1896"/>
      <w:bookmarkEnd w:id="1897"/>
    </w:p>
    <w:p w14:paraId="3D713722" w14:textId="77777777" w:rsidR="00DC693C" w:rsidRDefault="00DC693C" w:rsidP="00DC693C">
      <w:pPr>
        <w:pStyle w:val="Heading1separatationline"/>
      </w:pPr>
    </w:p>
    <w:p w14:paraId="3B5CDE35" w14:textId="77777777" w:rsidR="00DC693C" w:rsidRDefault="00DC693C" w:rsidP="00DC693C">
      <w:pPr>
        <w:pStyle w:val="Acronym"/>
      </w:pPr>
      <w:r>
        <w:t>AGM</w:t>
      </w:r>
      <w:r>
        <w:tab/>
      </w:r>
      <w:r w:rsidRPr="00D9555D">
        <w:t>Absorbed Glass Matt</w:t>
      </w:r>
    </w:p>
    <w:p w14:paraId="74C55C56" w14:textId="77777777" w:rsidR="00DC693C" w:rsidRDefault="00DC693C" w:rsidP="00DC693C">
      <w:pPr>
        <w:pStyle w:val="Acronym"/>
      </w:pPr>
      <w:r>
        <w:t>Ah</w:t>
      </w:r>
      <w:r>
        <w:tab/>
        <w:t>Ampere hour(s)</w:t>
      </w:r>
    </w:p>
    <w:p w14:paraId="52743B37" w14:textId="77777777" w:rsidR="00DC693C" w:rsidRDefault="00DC693C" w:rsidP="00DC693C">
      <w:pPr>
        <w:pStyle w:val="Acronym"/>
      </w:pPr>
      <w:r>
        <w:t>AtoN</w:t>
      </w:r>
      <w:r>
        <w:tab/>
      </w:r>
      <w:r w:rsidRPr="00510646">
        <w:t>Aid(s) to Navigation</w:t>
      </w:r>
    </w:p>
    <w:p w14:paraId="50107D14" w14:textId="77777777" w:rsidR="00DC693C" w:rsidRDefault="00DC693C" w:rsidP="00DC693C">
      <w:pPr>
        <w:pStyle w:val="Acronym"/>
      </w:pPr>
      <w:r>
        <w:t>C</w:t>
      </w:r>
      <w:r>
        <w:tab/>
        <w:t>Capacitance</w:t>
      </w:r>
    </w:p>
    <w:p w14:paraId="239B48C6" w14:textId="62010A3D" w:rsidR="00DC693C" w:rsidRPr="000F7233" w:rsidRDefault="00DC693C" w:rsidP="00DC693C">
      <w:pPr>
        <w:pStyle w:val="Acronym"/>
      </w:pPr>
      <w:r>
        <w:t>C</w:t>
      </w:r>
      <w:r w:rsidRPr="000F7233">
        <w:rPr>
          <w:vertAlign w:val="subscript"/>
        </w:rPr>
        <w:t>x</w:t>
      </w:r>
      <w:r>
        <w:rPr>
          <w:vertAlign w:val="subscript"/>
        </w:rPr>
        <w:tab/>
      </w:r>
      <w:ins w:id="1898" w:author="Peter Dobson" w:date="2017-03-23T16:22:00Z">
        <w:r w:rsidR="00837CBE">
          <w:rPr>
            <w:lang w:val="en-US"/>
          </w:rPr>
          <w:t>Battery capacity of a</w:t>
        </w:r>
      </w:ins>
      <w:del w:id="1899" w:author="Peter Dobson" w:date="2017-03-23T16:22:00Z">
        <w:r w:rsidRPr="000F7233" w:rsidDel="00837CBE">
          <w:rPr>
            <w:lang w:val="en-US"/>
          </w:rPr>
          <w:delText>the</w:delText>
        </w:r>
      </w:del>
      <w:r w:rsidRPr="000F7233">
        <w:rPr>
          <w:lang w:val="en-US"/>
        </w:rPr>
        <w:t xml:space="preserve"> battery has been completely discharged over a period of </w:t>
      </w:r>
      <w:r>
        <w:rPr>
          <w:lang w:val="en-US"/>
        </w:rPr>
        <w:t>x</w:t>
      </w:r>
      <w:r w:rsidRPr="000F7233">
        <w:rPr>
          <w:lang w:val="en-US"/>
        </w:rPr>
        <w:t xml:space="preserve"> hours</w:t>
      </w:r>
    </w:p>
    <w:p w14:paraId="1743ABF9" w14:textId="77777777" w:rsidR="00DC693C" w:rsidRDefault="00DC693C" w:rsidP="00DC693C">
      <w:pPr>
        <w:pStyle w:val="Acronym"/>
      </w:pPr>
      <w:r>
        <w:t>DOD</w:t>
      </w:r>
      <w:r>
        <w:tab/>
        <w:t>Depth of discharge</w:t>
      </w:r>
    </w:p>
    <w:p w14:paraId="1A293358" w14:textId="77777777" w:rsidR="00DC693C" w:rsidRDefault="00DC693C" w:rsidP="00DC693C">
      <w:pPr>
        <w:pStyle w:val="Acronym"/>
      </w:pPr>
      <w:r>
        <w:t>F</w:t>
      </w:r>
      <w:r>
        <w:tab/>
        <w:t>Farad</w:t>
      </w:r>
    </w:p>
    <w:p w14:paraId="39A3802D" w14:textId="77777777" w:rsidR="00DC693C" w:rsidRDefault="00DC693C" w:rsidP="00DC693C">
      <w:pPr>
        <w:pStyle w:val="Acronym"/>
      </w:pPr>
      <w:r>
        <w:t>I</w:t>
      </w:r>
      <w:r>
        <w:tab/>
        <w:t>charge</w:t>
      </w:r>
      <w:r w:rsidRPr="004042BE">
        <w:t xml:space="preserve"> </w:t>
      </w:r>
      <w:r>
        <w:t>current</w:t>
      </w:r>
    </w:p>
    <w:p w14:paraId="50790395" w14:textId="77777777" w:rsidR="00DC693C" w:rsidRDefault="00DC693C" w:rsidP="00DC693C">
      <w:pPr>
        <w:pStyle w:val="Acronym"/>
      </w:pPr>
      <w:r>
        <w:t>IALA</w:t>
      </w:r>
      <w:r>
        <w:tab/>
      </w:r>
      <w:r w:rsidRPr="00510646">
        <w:t>International Association of Marine Aids to Navigation and Lighthouse Authorities</w:t>
      </w:r>
    </w:p>
    <w:p w14:paraId="4D8B3EAC" w14:textId="77777777" w:rsidR="00DC693C" w:rsidRDefault="00DC693C" w:rsidP="00DC693C">
      <w:pPr>
        <w:pStyle w:val="Acronym"/>
      </w:pPr>
      <w:r>
        <w:t>IEC</w:t>
      </w:r>
      <w:r>
        <w:tab/>
      </w:r>
      <w:r w:rsidRPr="00B3331D">
        <w:rPr>
          <w:rFonts w:cs="Arial"/>
          <w:bCs/>
          <w:color w:val="000000" w:themeColor="text1"/>
        </w:rPr>
        <w:t>International Electrotechnical Commission</w:t>
      </w:r>
    </w:p>
    <w:p w14:paraId="71F03AA0" w14:textId="77777777" w:rsidR="00DC693C" w:rsidRDefault="0069475A" w:rsidP="00DC693C">
      <w:pPr>
        <w:pStyle w:val="Acronym"/>
      </w:pPr>
      <w:r w:rsidRPr="00837CBE">
        <w:rPr>
          <w:highlight w:val="yellow"/>
          <w:rPrChange w:id="1900" w:author="Peter Dobson" w:date="2017-03-23T16:23:00Z">
            <w:rPr/>
          </w:rPrChange>
        </w:rPr>
        <w:t>J/k</w:t>
      </w:r>
      <w:r w:rsidR="00DC693C" w:rsidRPr="00837CBE">
        <w:rPr>
          <w:highlight w:val="yellow"/>
          <w:rPrChange w:id="1901" w:author="Peter Dobson" w:date="2017-03-23T16:23:00Z">
            <w:rPr/>
          </w:rPrChange>
        </w:rPr>
        <w:t>g</w:t>
      </w:r>
      <w:r w:rsidR="00DC693C" w:rsidRPr="00837CBE">
        <w:rPr>
          <w:highlight w:val="yellow"/>
          <w:rPrChange w:id="1902" w:author="Peter Dobson" w:date="2017-03-23T16:23:00Z">
            <w:rPr/>
          </w:rPrChange>
        </w:rPr>
        <w:tab/>
        <w:t>joule(s)/kilogram</w:t>
      </w:r>
    </w:p>
    <w:p w14:paraId="28060CC7" w14:textId="5CF2B9EC" w:rsidR="00DC693C" w:rsidRDefault="00DC693C" w:rsidP="00DC693C">
      <w:pPr>
        <w:pStyle w:val="Acronym"/>
      </w:pPr>
      <w:del w:id="1903" w:author="Peter Dobson" w:date="2017-03-23T16:23:00Z">
        <w:r w:rsidRPr="00510646" w:rsidDel="00837CBE">
          <w:lastRenderedPageBreak/>
          <w:delText xml:space="preserve">Kg or </w:delText>
        </w:r>
      </w:del>
      <w:r w:rsidRPr="00510646">
        <w:t>kg</w:t>
      </w:r>
      <w:r w:rsidRPr="00510646">
        <w:tab/>
        <w:t>Kilogram</w:t>
      </w:r>
    </w:p>
    <w:p w14:paraId="0B25037D" w14:textId="77777777" w:rsidR="00DC693C" w:rsidRDefault="00DC693C" w:rsidP="00DC693C">
      <w:pPr>
        <w:pStyle w:val="Acronym"/>
      </w:pPr>
      <w:r>
        <w:t>kg/l</w:t>
      </w:r>
      <w:r>
        <w:tab/>
        <w:t>kilograms/litre</w:t>
      </w:r>
      <w:r w:rsidR="00467D40">
        <w:t xml:space="preserve"> (specific gravity)</w:t>
      </w:r>
    </w:p>
    <w:p w14:paraId="26039A0B" w14:textId="77777777" w:rsidR="00DC693C" w:rsidRDefault="00DC693C" w:rsidP="00DC693C">
      <w:pPr>
        <w:pStyle w:val="Acronym"/>
      </w:pPr>
      <w:r>
        <w:t>l/hr</w:t>
      </w:r>
      <w:r>
        <w:tab/>
        <w:t>litres / hour</w:t>
      </w:r>
    </w:p>
    <w:p w14:paraId="73396458" w14:textId="77777777" w:rsidR="00DC693C" w:rsidRDefault="00DC693C" w:rsidP="00DC693C">
      <w:pPr>
        <w:pStyle w:val="Acronym"/>
      </w:pPr>
      <w:r>
        <w:t>MIN</w:t>
      </w:r>
      <w:r>
        <w:tab/>
        <w:t>Minimum</w:t>
      </w:r>
    </w:p>
    <w:p w14:paraId="7BCB87B0" w14:textId="77777777" w:rsidR="00DC693C" w:rsidRDefault="00DC693C" w:rsidP="00DC693C">
      <w:pPr>
        <w:pStyle w:val="Acronym"/>
      </w:pPr>
      <w:r>
        <w:t>mm</w:t>
      </w:r>
      <w:r>
        <w:tab/>
        <w:t>millimetre</w:t>
      </w:r>
    </w:p>
    <w:p w14:paraId="4A2177BA" w14:textId="77777777" w:rsidR="00DC693C" w:rsidRDefault="00DC693C" w:rsidP="00DC693C">
      <w:pPr>
        <w:pStyle w:val="Acronym"/>
      </w:pPr>
      <w:r>
        <w:t>mV</w:t>
      </w:r>
      <w:r>
        <w:tab/>
        <w:t>millivolt(s)</w:t>
      </w:r>
    </w:p>
    <w:p w14:paraId="00FB001A" w14:textId="77777777" w:rsidR="00DC693C" w:rsidRDefault="00DC693C" w:rsidP="00DC693C">
      <w:pPr>
        <w:pStyle w:val="Acronym"/>
      </w:pPr>
      <w:r w:rsidRPr="00837CBE">
        <w:rPr>
          <w:highlight w:val="yellow"/>
          <w:rPrChange w:id="1904" w:author="Peter Dobson" w:date="2017-03-23T16:23:00Z">
            <w:rPr/>
          </w:rPrChange>
        </w:rPr>
        <w:t>N</w:t>
      </w:r>
      <w:r w:rsidRPr="00837CBE">
        <w:rPr>
          <w:highlight w:val="yellow"/>
          <w:rPrChange w:id="1905" w:author="Peter Dobson" w:date="2017-03-23T16:23:00Z">
            <w:rPr/>
          </w:rPrChange>
        </w:rPr>
        <w:tab/>
        <w:t>Number of cells</w:t>
      </w:r>
    </w:p>
    <w:p w14:paraId="383F9DA4" w14:textId="77777777" w:rsidR="00DC693C" w:rsidRPr="00510646" w:rsidRDefault="00DC693C" w:rsidP="00DC693C">
      <w:pPr>
        <w:pStyle w:val="Acronym"/>
      </w:pPr>
      <w:r w:rsidRPr="00510646">
        <w:t>NiCd</w:t>
      </w:r>
      <w:r w:rsidRPr="00510646">
        <w:tab/>
        <w:t>Nickel Cadmium</w:t>
      </w:r>
    </w:p>
    <w:p w14:paraId="7B8F7F42" w14:textId="66D384EC" w:rsidR="00DC693C" w:rsidRPr="00A853CE" w:rsidRDefault="00DC693C" w:rsidP="00DC693C">
      <w:pPr>
        <w:pStyle w:val="Acronym"/>
        <w:rPr>
          <w:lang w:val="de-DE"/>
          <w:rPrChange w:id="1906" w:author="Peter" w:date="2017-03-23T09:21:00Z">
            <w:rPr/>
          </w:rPrChange>
        </w:rPr>
      </w:pPr>
      <w:r w:rsidRPr="00A853CE">
        <w:rPr>
          <w:lang w:val="de-DE"/>
          <w:rPrChange w:id="1907" w:author="Peter" w:date="2017-03-23T09:21:00Z">
            <w:rPr/>
          </w:rPrChange>
        </w:rPr>
        <w:t>NiM</w:t>
      </w:r>
      <w:ins w:id="1908" w:author="Peter Dobson" w:date="2017-03-23T16:24:00Z">
        <w:r w:rsidR="00837CBE">
          <w:rPr>
            <w:lang w:val="de-DE"/>
          </w:rPr>
          <w:t>H</w:t>
        </w:r>
      </w:ins>
      <w:del w:id="1909" w:author="Peter Dobson" w:date="2017-03-23T16:24:00Z">
        <w:r w:rsidRPr="00A853CE" w:rsidDel="00837CBE">
          <w:rPr>
            <w:lang w:val="de-DE"/>
            <w:rPrChange w:id="1910" w:author="Peter" w:date="2017-03-23T09:21:00Z">
              <w:rPr/>
            </w:rPrChange>
          </w:rPr>
          <w:delText>h</w:delText>
        </w:r>
      </w:del>
      <w:r w:rsidRPr="00A853CE">
        <w:rPr>
          <w:lang w:val="de-DE"/>
          <w:rPrChange w:id="1911" w:author="Peter" w:date="2017-03-23T09:21:00Z">
            <w:rPr/>
          </w:rPrChange>
        </w:rPr>
        <w:tab/>
        <w:t>Nickel Metal Hydride</w:t>
      </w:r>
    </w:p>
    <w:p w14:paraId="4B11F4BF" w14:textId="77777777" w:rsidR="00DC693C" w:rsidRPr="00A853CE" w:rsidRDefault="00DC693C" w:rsidP="00DC693C">
      <w:pPr>
        <w:pStyle w:val="Acronym"/>
        <w:rPr>
          <w:lang w:val="de-DE"/>
          <w:rPrChange w:id="1912" w:author="Peter" w:date="2017-03-23T09:21:00Z">
            <w:rPr/>
          </w:rPrChange>
        </w:rPr>
      </w:pPr>
      <w:r w:rsidRPr="00837CBE">
        <w:rPr>
          <w:highlight w:val="yellow"/>
          <w:lang w:val="de-DE"/>
          <w:rPrChange w:id="1913" w:author="Peter Dobson" w:date="2017-03-23T16:24:00Z">
            <w:rPr/>
          </w:rPrChange>
        </w:rPr>
        <w:t>nm</w:t>
      </w:r>
      <w:r w:rsidRPr="00837CBE">
        <w:rPr>
          <w:highlight w:val="yellow"/>
          <w:lang w:val="de-DE"/>
          <w:rPrChange w:id="1914" w:author="Peter Dobson" w:date="2017-03-23T16:24:00Z">
            <w:rPr/>
          </w:rPrChange>
        </w:rPr>
        <w:tab/>
        <w:t>nanometer</w:t>
      </w:r>
    </w:p>
    <w:p w14:paraId="0AE72147" w14:textId="162C0460" w:rsidR="00DC693C" w:rsidRPr="00837CBE" w:rsidDel="00837CBE" w:rsidRDefault="00DC693C" w:rsidP="00DC693C">
      <w:pPr>
        <w:pStyle w:val="Acronym"/>
        <w:rPr>
          <w:del w:id="1915" w:author="Peter Dobson" w:date="2017-03-23T16:24:00Z"/>
          <w:highlight w:val="yellow"/>
          <w:rPrChange w:id="1916" w:author="Peter Dobson" w:date="2017-03-23T16:24:00Z">
            <w:rPr>
              <w:del w:id="1917" w:author="Peter Dobson" w:date="2017-03-23T16:24:00Z"/>
            </w:rPr>
          </w:rPrChange>
        </w:rPr>
      </w:pPr>
      <w:del w:id="1918" w:author="Peter Dobson" w:date="2017-03-23T16:24:00Z">
        <w:r w:rsidRPr="00837CBE" w:rsidDel="00837CBE">
          <w:rPr>
            <w:highlight w:val="yellow"/>
            <w:rPrChange w:id="1919" w:author="Peter Dobson" w:date="2017-03-23T16:24:00Z">
              <w:rPr/>
            </w:rPrChange>
          </w:rPr>
          <w:delText>OSHA</w:delText>
        </w:r>
        <w:r w:rsidRPr="00837CBE" w:rsidDel="00837CBE">
          <w:rPr>
            <w:highlight w:val="yellow"/>
            <w:rPrChange w:id="1920" w:author="Peter Dobson" w:date="2017-03-23T16:24:00Z">
              <w:rPr/>
            </w:rPrChange>
          </w:rPr>
          <w:tab/>
          <w:delText>Occupational and Safety Health Act (USA)</w:delText>
        </w:r>
      </w:del>
    </w:p>
    <w:p w14:paraId="5FF444C2" w14:textId="4C6704CD" w:rsidR="00DC693C" w:rsidRPr="00837CBE" w:rsidDel="00837CBE" w:rsidRDefault="00DC693C" w:rsidP="00DC693C">
      <w:pPr>
        <w:pStyle w:val="Acronym"/>
        <w:rPr>
          <w:del w:id="1921" w:author="Peter Dobson" w:date="2017-03-23T16:24:00Z"/>
          <w:highlight w:val="yellow"/>
          <w:rPrChange w:id="1922" w:author="Peter Dobson" w:date="2017-03-23T16:24:00Z">
            <w:rPr>
              <w:del w:id="1923" w:author="Peter Dobson" w:date="2017-03-23T16:24:00Z"/>
            </w:rPr>
          </w:rPrChange>
        </w:rPr>
      </w:pPr>
      <w:del w:id="1924" w:author="Peter Dobson" w:date="2017-03-23T16:24:00Z">
        <w:r w:rsidRPr="00837CBE" w:rsidDel="00837CBE">
          <w:rPr>
            <w:highlight w:val="yellow"/>
            <w:rPrChange w:id="1925" w:author="Peter Dobson" w:date="2017-03-23T16:24:00Z">
              <w:rPr/>
            </w:rPrChange>
          </w:rPr>
          <w:delText>PIV</w:delText>
        </w:r>
        <w:r w:rsidRPr="00837CBE" w:rsidDel="00837CBE">
          <w:rPr>
            <w:highlight w:val="yellow"/>
            <w:rPrChange w:id="1926" w:author="Peter Dobson" w:date="2017-03-23T16:24:00Z">
              <w:rPr/>
            </w:rPrChange>
          </w:rPr>
          <w:tab/>
          <w:delText>Peak inverse voltage</w:delText>
        </w:r>
      </w:del>
    </w:p>
    <w:p w14:paraId="38FEA782" w14:textId="77777777" w:rsidR="00DC693C" w:rsidRDefault="00DC693C" w:rsidP="00DC693C">
      <w:pPr>
        <w:pStyle w:val="Acronym"/>
      </w:pPr>
      <w:r w:rsidRPr="00837CBE">
        <w:rPr>
          <w:highlight w:val="yellow"/>
          <w:rPrChange w:id="1927" w:author="Peter Dobson" w:date="2017-03-23T16:24:00Z">
            <w:rPr/>
          </w:rPrChange>
        </w:rPr>
        <w:t>PV</w:t>
      </w:r>
      <w:r w:rsidRPr="00837CBE">
        <w:rPr>
          <w:highlight w:val="yellow"/>
          <w:rPrChange w:id="1928" w:author="Peter Dobson" w:date="2017-03-23T16:24:00Z">
            <w:rPr/>
          </w:rPrChange>
        </w:rPr>
        <w:tab/>
      </w:r>
      <w:r w:rsidR="00467D40" w:rsidRPr="00837CBE">
        <w:rPr>
          <w:highlight w:val="yellow"/>
          <w:rPrChange w:id="1929" w:author="Peter Dobson" w:date="2017-03-23T16:24:00Z">
            <w:rPr/>
          </w:rPrChange>
        </w:rPr>
        <w:t>Photovoltaic</w:t>
      </w:r>
    </w:p>
    <w:p w14:paraId="1C6D08AF" w14:textId="77777777" w:rsidR="00DC693C" w:rsidRDefault="00DC693C" w:rsidP="00DC693C">
      <w:pPr>
        <w:pStyle w:val="Acronym"/>
      </w:pPr>
      <w:r>
        <w:t>RACON</w:t>
      </w:r>
      <w:r>
        <w:tab/>
        <w:t>Radar beacon</w:t>
      </w:r>
    </w:p>
    <w:p w14:paraId="1DF2EEFA" w14:textId="77777777" w:rsidR="00DC693C" w:rsidRDefault="00DC693C" w:rsidP="00DC693C">
      <w:pPr>
        <w:pStyle w:val="Acronym"/>
      </w:pPr>
      <w:r>
        <w:t>SOC</w:t>
      </w:r>
      <w:r>
        <w:tab/>
        <w:t>State of charge</w:t>
      </w:r>
    </w:p>
    <w:p w14:paraId="0BC6B8A7" w14:textId="77777777" w:rsidR="00DC693C" w:rsidRDefault="00DC693C" w:rsidP="00DC693C">
      <w:pPr>
        <w:pStyle w:val="Acronym"/>
      </w:pPr>
      <w:r>
        <w:t>UV</w:t>
      </w:r>
      <w:r>
        <w:tab/>
        <w:t>ultraviolet</w:t>
      </w:r>
    </w:p>
    <w:p w14:paraId="61A68B40" w14:textId="77777777" w:rsidR="00DC693C" w:rsidRDefault="0069475A" w:rsidP="00DC693C">
      <w:pPr>
        <w:pStyle w:val="Acronym"/>
      </w:pPr>
      <w:r>
        <w:t>V</w:t>
      </w:r>
      <w:r>
        <w:tab/>
        <w:t>v</w:t>
      </w:r>
      <w:r w:rsidR="00DC693C">
        <w:t>olt(s)</w:t>
      </w:r>
    </w:p>
    <w:p w14:paraId="4D38F303" w14:textId="77777777" w:rsidR="00DC693C" w:rsidRDefault="00DC693C" w:rsidP="00DC693C">
      <w:pPr>
        <w:pStyle w:val="Acronym"/>
      </w:pPr>
      <w:r>
        <w:t>VRLA</w:t>
      </w:r>
      <w:r>
        <w:tab/>
      </w:r>
      <w:r w:rsidRPr="00D9555D">
        <w:t>Valve-regulated lead-acid</w:t>
      </w:r>
      <w:r>
        <w:t xml:space="preserve"> (battery)</w:t>
      </w:r>
    </w:p>
    <w:p w14:paraId="1CCF8EFC" w14:textId="77777777" w:rsidR="00DC693C" w:rsidRDefault="0069475A" w:rsidP="00DC693C">
      <w:pPr>
        <w:pStyle w:val="Acronym"/>
      </w:pPr>
      <w:r>
        <w:t>W</w:t>
      </w:r>
      <w:r>
        <w:tab/>
        <w:t>w</w:t>
      </w:r>
      <w:r w:rsidR="00DC693C">
        <w:t>att(s)</w:t>
      </w:r>
    </w:p>
    <w:p w14:paraId="61AD2BAB" w14:textId="77777777" w:rsidR="00DC693C" w:rsidRDefault="0069475A" w:rsidP="00DC693C">
      <w:pPr>
        <w:pStyle w:val="Acronym"/>
      </w:pPr>
      <w:r>
        <w:t>W/k</w:t>
      </w:r>
      <w:r w:rsidR="00DC693C">
        <w:t>g</w:t>
      </w:r>
      <w:r w:rsidR="00DC693C">
        <w:tab/>
        <w:t>watt/kilogram</w:t>
      </w:r>
    </w:p>
    <w:p w14:paraId="4B711BF5" w14:textId="77777777" w:rsidR="00DC693C" w:rsidRDefault="00DC693C" w:rsidP="00DC693C">
      <w:pPr>
        <w:pStyle w:val="Acronym"/>
      </w:pPr>
      <w:r>
        <w:t>Wh/kg</w:t>
      </w:r>
      <w:r>
        <w:tab/>
        <w:t>watt hours/kilogram</w:t>
      </w:r>
    </w:p>
    <w:p w14:paraId="4D4A61DE" w14:textId="77777777" w:rsidR="00DC693C" w:rsidRDefault="00DC693C" w:rsidP="00DC693C">
      <w:pPr>
        <w:pStyle w:val="Acronym"/>
      </w:pPr>
      <w:r>
        <w:t>Wp</w:t>
      </w:r>
      <w:r>
        <w:tab/>
      </w:r>
      <w:r w:rsidR="0069475A">
        <w:t>watts peak</w:t>
      </w:r>
    </w:p>
    <w:p w14:paraId="39994FA6" w14:textId="77777777" w:rsidR="00DC693C" w:rsidRPr="00695682" w:rsidRDefault="00DC693C" w:rsidP="00DC693C">
      <w:pPr>
        <w:pStyle w:val="Acronym"/>
      </w:pPr>
      <w:r w:rsidRPr="00530C3F">
        <w:t>°C</w:t>
      </w:r>
      <w:r>
        <w:tab/>
        <w:t>degree(s) Celsius</w:t>
      </w:r>
    </w:p>
    <w:p w14:paraId="49917084" w14:textId="77777777" w:rsidR="00DC693C" w:rsidRDefault="00DC693C" w:rsidP="00DC693C">
      <w:pPr>
        <w:pStyle w:val="Heading1"/>
      </w:pPr>
      <w:bookmarkStart w:id="1930" w:name="_Toc450571127"/>
      <w:bookmarkStart w:id="1931" w:name="_Toc478637369"/>
      <w:r>
        <w:t>REFERENCES</w:t>
      </w:r>
      <w:bookmarkEnd w:id="1930"/>
      <w:bookmarkEnd w:id="1931"/>
    </w:p>
    <w:p w14:paraId="6B96504B" w14:textId="77777777" w:rsidR="00DC693C" w:rsidRPr="00695682" w:rsidRDefault="00DC693C" w:rsidP="00DC693C">
      <w:pPr>
        <w:pStyle w:val="Heading1separatationline"/>
      </w:pPr>
    </w:p>
    <w:p w14:paraId="00932D02" w14:textId="77777777" w:rsidR="00DC693C" w:rsidRDefault="00DC693C" w:rsidP="00DC693C">
      <w:pPr>
        <w:pStyle w:val="Reference"/>
      </w:pPr>
      <w:r>
        <w:t>(UK) Institution of Electrical Engineers Regulations for Electrical Equipment of Ships (Section 14).</w:t>
      </w:r>
    </w:p>
    <w:p w14:paraId="29325E99" w14:textId="77777777" w:rsidR="00DC693C" w:rsidRDefault="00DC693C" w:rsidP="00DC693C">
      <w:pPr>
        <w:pStyle w:val="Reference"/>
      </w:pPr>
      <w:r w:rsidRPr="00A853CE">
        <w:rPr>
          <w:lang w:val="de-DE"/>
          <w:rPrChange w:id="1932" w:author="Peter" w:date="2017-03-23T09:21:00Z">
            <w:rPr/>
          </w:rPrChange>
        </w:rPr>
        <w:t xml:space="preserve">Deutsches Institut für Normung e.V (DIN).  </w:t>
      </w:r>
      <w:r>
        <w:t>Accumulators, electrolyte and refilling water, general. DIN 43530-1</w:t>
      </w:r>
    </w:p>
    <w:p w14:paraId="0C63E841" w14:textId="77777777" w:rsidR="00DC693C" w:rsidRDefault="00DC693C" w:rsidP="00DC693C">
      <w:pPr>
        <w:pStyle w:val="Reference"/>
      </w:pPr>
      <w:r w:rsidRPr="00A853CE">
        <w:rPr>
          <w:lang w:val="de-DE"/>
          <w:rPrChange w:id="1933" w:author="Peter" w:date="2017-03-23T09:21:00Z">
            <w:rPr/>
          </w:rPrChange>
        </w:rPr>
        <w:t xml:space="preserve">Deutsches Institut für Normung e.V (DIN).  </w:t>
      </w:r>
      <w:r>
        <w:t>Accumulators; electrolyte and refilling water; electrolyte for lead acid batteries. DIN 43530-2</w:t>
      </w:r>
    </w:p>
    <w:p w14:paraId="6FD1CE54" w14:textId="77777777" w:rsidR="00DC693C" w:rsidRDefault="00DC693C" w:rsidP="00DC693C">
      <w:pPr>
        <w:pStyle w:val="Reference"/>
      </w:pPr>
      <w:r>
        <w:t xml:space="preserve">European Standardisation Organisation CENELEC (1995) EN 50091– Uninterruptible Power Systems (UPS) (EN 50091). </w:t>
      </w:r>
    </w:p>
    <w:p w14:paraId="5EE5645D" w14:textId="77777777" w:rsidR="00DC693C" w:rsidRDefault="00DC693C" w:rsidP="00DC693C">
      <w:pPr>
        <w:pStyle w:val="Reference"/>
      </w:pPr>
      <w:r>
        <w:t>Eveready Battery.  (1990) Engineering Data, Alkaline (Volume 2A).  Eveready Battery Company Inc., Suite 203, 6133 Rockside Road, Independence, OH 44131, USA.</w:t>
      </w:r>
    </w:p>
    <w:p w14:paraId="21481EFA" w14:textId="77777777" w:rsidR="00DC693C" w:rsidRDefault="00DC693C" w:rsidP="00DC693C">
      <w:pPr>
        <w:pStyle w:val="Reference"/>
      </w:pPr>
      <w:r>
        <w:t>Exide Corporation.  (September 1985).  Instructions for Installing and Operating Solar Batteries [Brochure].  Exide Corporation, 645 Penn St., Reading, PA 19601, USA.</w:t>
      </w:r>
    </w:p>
    <w:p w14:paraId="66D91278" w14:textId="77777777" w:rsidR="00DC693C" w:rsidRDefault="00DC693C" w:rsidP="00DC693C">
      <w:pPr>
        <w:pStyle w:val="Reference"/>
      </w:pPr>
      <w:r>
        <w:t>IEEE Standards Office. (November 1990).  Recommended Practice for Installation and Maintenance of Nickel-Cadmium Batteries for Photovoltaic Systems (IEEE Standard 1145-1990).  445 Hoes Lane, PO Box 1331, Piscataway, NJ, USA.</w:t>
      </w:r>
    </w:p>
    <w:p w14:paraId="30A66188" w14:textId="77777777" w:rsidR="00DC693C" w:rsidRDefault="00DC693C" w:rsidP="00DC693C">
      <w:pPr>
        <w:pStyle w:val="Reference"/>
      </w:pPr>
      <w:r>
        <w:t>Institute of Electrical and Electronics Engineers (IEEE) Standards Office.  (June 2000).  Recommended Practice for Installation of Lead-Acid Batteries for Photovoltaic (PV) Systems (IEEE Standard 937-2000). 445 Hoes Lane, PO Box 1331, Piscataway, NJ, USA:.</w:t>
      </w:r>
    </w:p>
    <w:p w14:paraId="79F8735F" w14:textId="77777777" w:rsidR="00DC693C" w:rsidRDefault="00DC693C" w:rsidP="00DC693C">
      <w:pPr>
        <w:pStyle w:val="Reference"/>
      </w:pPr>
      <w:r>
        <w:lastRenderedPageBreak/>
        <w:t>International Association of Lighthouse Authorities. (1987). Report – IALABATT Workshop on Batteries, Drujba, Bulgaria.  IALA-AISM 20 ter rue Schnapper, 78100 St-Germain-en-Laye, France.</w:t>
      </w:r>
    </w:p>
    <w:p w14:paraId="4B6F02F7" w14:textId="67CC42C4" w:rsidR="00DC693C" w:rsidRDefault="00DC693C" w:rsidP="00DC693C">
      <w:pPr>
        <w:pStyle w:val="Reference"/>
      </w:pPr>
      <w:del w:id="1934" w:author="Peter Dobson" w:date="2017-03-28T10:58:00Z">
        <w:r w:rsidDel="00422A49">
          <w:delText>nternational</w:delText>
        </w:r>
      </w:del>
      <w:ins w:id="1935" w:author="Peter Dobson" w:date="2017-03-28T10:58:00Z">
        <w:r w:rsidR="00422A49">
          <w:t>international</w:t>
        </w:r>
      </w:ins>
      <w:r>
        <w:t xml:space="preserve"> Association of Lighthouse Authorities.  (1989).  IALA Guide to Availability and Reliability of Aids to Navigation (Chapter II-4).  IALA-AISM 20 ter rue Schnapper, 78100 St-Germain-en-Laye, France.</w:t>
      </w:r>
    </w:p>
    <w:p w14:paraId="7CD19684" w14:textId="77777777" w:rsidR="00DC693C" w:rsidRDefault="00DC693C" w:rsidP="00DC693C">
      <w:pPr>
        <w:pStyle w:val="Reference"/>
      </w:pPr>
      <w:r>
        <w:t>International Association of Lighthouse Authorities. (1993).  Report – IALABATT Workshop on Batteries.  IALA-AISM 20ter rue Schnapper, 78100 St-Germain-en-Laye, France.</w:t>
      </w:r>
    </w:p>
    <w:p w14:paraId="0F884F86" w14:textId="77777777" w:rsidR="00DC693C" w:rsidRDefault="00DC693C" w:rsidP="00DC693C">
      <w:pPr>
        <w:pStyle w:val="Reference"/>
      </w:pPr>
      <w:r>
        <w:t>International Association of Lighthouse Authorities.  (1994, revised 1996).  IALA Guideline 1002 for the safe handling of batteries.  IALA-AISM 20ter rue Schnapper, 78100 St-Germain-en-Laye, France.</w:t>
      </w:r>
    </w:p>
    <w:p w14:paraId="7B5F8E09" w14:textId="77777777" w:rsidR="00DC693C" w:rsidRDefault="00DC693C" w:rsidP="00DC693C">
      <w:pPr>
        <w:pStyle w:val="Reference"/>
      </w:pPr>
      <w:r>
        <w:t>International Association of Lighthouse Authorities.  (1997).  Report – IALABATT Workshop on Batteries.  IALA-AISM 20ter rue Schnapper, 78100 St-Germain-en-Laye, France.</w:t>
      </w:r>
    </w:p>
    <w:p w14:paraId="1BD8DE9E" w14:textId="77777777" w:rsidR="00DC693C" w:rsidRDefault="00DC693C" w:rsidP="00DC693C">
      <w:pPr>
        <w:pStyle w:val="Reference"/>
      </w:pPr>
      <w:r>
        <w:t>International Association of Lighthouse Authorities.  (April 1999).  Results – IALA questionnaire on batteries.  IALA-AISM 20ter rue Schnapper, 78100 St-Germain-en-Laye, France.</w:t>
      </w:r>
    </w:p>
    <w:p w14:paraId="69E103E0" w14:textId="77777777" w:rsidR="00DC693C" w:rsidRDefault="00DC693C" w:rsidP="00DC693C">
      <w:pPr>
        <w:pStyle w:val="Reference"/>
      </w:pPr>
      <w:r>
        <w:t>International Electrotechnical Commission (IEC).  (1987).  Stationary lead-acid batteries – General requirements and methods of test Part1: Vented Types (Amendment No. 1 1998-01; Amendment No 2 1990-12), IEC 60986-1. IEC Geneva, Switzerland.</w:t>
      </w:r>
    </w:p>
    <w:p w14:paraId="785E9637" w14:textId="77777777" w:rsidR="00DC693C" w:rsidRDefault="00DC693C" w:rsidP="00DC693C">
      <w:pPr>
        <w:pStyle w:val="Reference"/>
      </w:pPr>
      <w:r>
        <w:t>International Electrotechnical Commission (IEC).  (1988).  Sealed nickel-cadmium prismatic rechargeable single cells.  IEC 60622. IEC Geneva, Switzerland.</w:t>
      </w:r>
    </w:p>
    <w:p w14:paraId="5FB5C71F" w14:textId="77777777" w:rsidR="00DC693C" w:rsidRDefault="00DC693C" w:rsidP="00DC693C">
      <w:pPr>
        <w:pStyle w:val="Reference"/>
      </w:pPr>
      <w:r>
        <w:t>International Electrotechnical Commission (IEC).  (1990).  Vented nickel-cadmium prismatic rechargeable single cells.  IEC 60623. IEC Geneva, Switzerland.</w:t>
      </w:r>
    </w:p>
    <w:p w14:paraId="5BA4D5F0" w14:textId="77777777" w:rsidR="00DC693C" w:rsidRDefault="00DC693C" w:rsidP="00DC693C">
      <w:pPr>
        <w:pStyle w:val="Reference"/>
      </w:pPr>
      <w:r>
        <w:t>International Electrotechnical Commission (IEC).  (1991).  International Electrotechnical vocabulary, IEC 50(486). IEC Geneva, Switzerland.</w:t>
      </w:r>
    </w:p>
    <w:p w14:paraId="5DB044AF" w14:textId="77777777" w:rsidR="00DC693C" w:rsidRDefault="00DC693C" w:rsidP="00DC693C">
      <w:pPr>
        <w:pStyle w:val="Reference"/>
      </w:pPr>
      <w:r>
        <w:t>International Electrotechnical Commission (IEC).  (1991).  Portable lead-acid cells and batteries (Valve regulated types) Part1: General requirements, functional characteristics – methods of test.  IEC 61056-1. IEC Geneva, Switzerland.</w:t>
      </w:r>
    </w:p>
    <w:p w14:paraId="4E47C803" w14:textId="77777777" w:rsidR="00DC693C" w:rsidRDefault="00DC693C" w:rsidP="00DC693C">
      <w:pPr>
        <w:pStyle w:val="Reference"/>
      </w:pPr>
      <w:r>
        <w:t>International Electrotechnical Commission (IEC).  (1995).  Stationary lead-acid batteries – General requirements and methods of test Part2: Valve Regulated Types, IEC 60986-2. IEC Geneva, Switzerland.</w:t>
      </w:r>
    </w:p>
    <w:p w14:paraId="32D0FE25" w14:textId="77777777" w:rsidR="00DC693C" w:rsidRDefault="00DC693C" w:rsidP="00DC693C">
      <w:pPr>
        <w:pStyle w:val="Reference"/>
      </w:pPr>
      <w:r>
        <w:t>International Electrotechnical Commission (IEC).  (1999).  Secondary Cells and batteries for solar photovoltaic energy systems – General requirements and methods of test, IEC 61427. IEC Geneva, Switzerland.</w:t>
      </w:r>
    </w:p>
    <w:p w14:paraId="16B2B03B" w14:textId="77777777" w:rsidR="00DC693C" w:rsidRDefault="00DC693C" w:rsidP="00DC693C">
      <w:pPr>
        <w:pStyle w:val="Reference"/>
      </w:pPr>
      <w:r>
        <w:t>International Electrotechnical Commission (IEC).  Electrolyte for vented nickel-cadmium cells.  IEC 60993.  IEC Geneva, Switzerland.</w:t>
      </w:r>
    </w:p>
    <w:p w14:paraId="601F724A" w14:textId="77777777" w:rsidR="00DC693C" w:rsidRDefault="00DC693C" w:rsidP="00DC693C">
      <w:pPr>
        <w:pStyle w:val="Reference"/>
      </w:pPr>
      <w:r>
        <w:t>Linden, David. (1995).  Handbook of Batteries (Second Edition).  McGraw-Hill. ISBN 0-07-037921-1</w:t>
      </w:r>
    </w:p>
    <w:p w14:paraId="31707D31" w14:textId="77777777" w:rsidR="00DC693C" w:rsidRDefault="00DC693C" w:rsidP="00DC693C">
      <w:pPr>
        <w:pStyle w:val="Reference"/>
      </w:pPr>
      <w:r>
        <w:t>SAFT Nife, Inc. Installation and Maintenance Instructions for Nickel-Cadmium Batteries [Brochure].  SAFT Nife Inc., 711 Industrial Blvd., Valdosta, GA 31601, USA.</w:t>
      </w:r>
    </w:p>
    <w:p w14:paraId="437F8164" w14:textId="77777777" w:rsidR="00DC693C" w:rsidRDefault="00DC693C" w:rsidP="00DC693C">
      <w:pPr>
        <w:pStyle w:val="Reference"/>
      </w:pPr>
      <w:r>
        <w:t>Sandia National Labs. (August 1981). Handbook of Secondary Storage Batteries and Charge Regulators in Photovoltaic Systems [Brochure].  Sandia National Laboratories, PO Box 5800, Albuquerque, NM 87185-0753, USA.</w:t>
      </w:r>
    </w:p>
    <w:p w14:paraId="0D93A2D6" w14:textId="77777777" w:rsidR="00DC693C" w:rsidRDefault="00DC693C" w:rsidP="00DC693C">
      <w:pPr>
        <w:pStyle w:val="Reference"/>
      </w:pPr>
      <w:r>
        <w:t>Sandia National Labs.  (May 1980).  Handbook for Battery Energy Storage in Photovoltaic Power Systems [Brochure].  PO Box 5800, Albuquerque, NM 87185-0753, USA: Sandia National Laboratories.</w:t>
      </w:r>
    </w:p>
    <w:p w14:paraId="73DAA67C" w14:textId="77777777" w:rsidR="00DC693C" w:rsidRDefault="00DC693C" w:rsidP="00DC693C">
      <w:pPr>
        <w:pStyle w:val="Reference"/>
      </w:pPr>
      <w:r>
        <w:t>Vincent, C.A., Scrosati, B. (1997).  Modern Batteries - An Introduction to Electrochemical Power Sources (Second Edition).  Arnold.  ISBN 0-340-66278-6</w:t>
      </w:r>
    </w:p>
    <w:p w14:paraId="2631CC79" w14:textId="77777777" w:rsidR="0042565E" w:rsidRPr="0042565E" w:rsidRDefault="0042565E" w:rsidP="00476942">
      <w:pPr>
        <w:pStyle w:val="BodyText"/>
      </w:pPr>
    </w:p>
    <w:sectPr w:rsidR="0042565E" w:rsidRPr="0042565E" w:rsidSect="00DC693C">
      <w:headerReference w:type="even" r:id="rId24"/>
      <w:headerReference w:type="default" r:id="rId25"/>
      <w:footerReference w:type="default" r:id="rId26"/>
      <w:headerReference w:type="first" r:id="rId27"/>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07-13T13:54:00Z" w:initials="MH">
    <w:p w14:paraId="77A1D36D" w14:textId="77777777" w:rsidR="00C86395" w:rsidRDefault="00C86395">
      <w:pPr>
        <w:pStyle w:val="CommentText"/>
      </w:pPr>
      <w:r>
        <w:rPr>
          <w:rStyle w:val="CommentReference"/>
        </w:rPr>
        <w:annotationRef/>
      </w:r>
      <w:r>
        <w:t>Update as required.</w:t>
      </w:r>
    </w:p>
  </w:comment>
  <w:comment w:id="4" w:author="Michael Hadley" w:date="2016-07-13T13:55:00Z" w:initials="MH">
    <w:p w14:paraId="16390160" w14:textId="77777777" w:rsidR="00C86395" w:rsidRDefault="00C86395">
      <w:pPr>
        <w:pStyle w:val="CommentText"/>
      </w:pPr>
      <w:r>
        <w:rPr>
          <w:rStyle w:val="CommentReference"/>
        </w:rPr>
        <w:annotationRef/>
      </w:r>
      <w:r>
        <w:t>Insert date this document approved by Council (Month Year)</w:t>
      </w:r>
    </w:p>
  </w:comment>
  <w:comment w:id="8" w:author="Michael Hadley" w:date="2016-07-13T13:56:00Z" w:initials="MH">
    <w:p w14:paraId="23F66E42" w14:textId="77777777" w:rsidR="00C86395" w:rsidRDefault="00C86395">
      <w:pPr>
        <w:pStyle w:val="CommentText"/>
      </w:pPr>
      <w:r>
        <w:rPr>
          <w:rStyle w:val="CommentReference"/>
        </w:rPr>
        <w:annotationRef/>
      </w:r>
      <w:r>
        <w:t>Please complete</w:t>
      </w:r>
    </w:p>
  </w:comment>
  <w:comment w:id="431" w:author="Peter Dobson" w:date="2017-03-22T14:48:00Z" w:initials="PD">
    <w:p w14:paraId="7F047E91" w14:textId="77777777" w:rsidR="00C86395" w:rsidRDefault="00C86395">
      <w:pPr>
        <w:pStyle w:val="CommentText"/>
      </w:pPr>
      <w:r>
        <w:rPr>
          <w:rStyle w:val="CommentReference"/>
        </w:rPr>
        <w:annotationRef/>
      </w:r>
      <w:r>
        <w:t>Investigate this statement</w:t>
      </w:r>
    </w:p>
  </w:comment>
  <w:comment w:id="701" w:author="Peter Dobson" w:date="2017-03-22T16:53:00Z" w:initials="PD">
    <w:p w14:paraId="6A787C15" w14:textId="75AD8210" w:rsidR="00C86395" w:rsidRDefault="00C86395">
      <w:pPr>
        <w:pStyle w:val="CommentText"/>
      </w:pPr>
      <w:r>
        <w:rPr>
          <w:rStyle w:val="CommentReference"/>
        </w:rPr>
        <w:annotationRef/>
      </w:r>
      <w:r>
        <w:t>hHigh?</w:t>
      </w:r>
    </w:p>
  </w:comment>
  <w:comment w:id="718" w:author="Peter Dobson" w:date="2017-03-22T16:58:00Z" w:initials="PD">
    <w:p w14:paraId="2B3D11C3" w14:textId="77777777" w:rsidR="00C86395" w:rsidRDefault="00C86395">
      <w:pPr>
        <w:pStyle w:val="CommentText"/>
      </w:pPr>
      <w:r>
        <w:rPr>
          <w:rStyle w:val="CommentReference"/>
        </w:rPr>
        <w:annotationRef/>
      </w:r>
      <w:r>
        <w:t>Check if this only apply to dry plate cells.</w:t>
      </w:r>
    </w:p>
  </w:comment>
  <w:comment w:id="726" w:author="Peter Dobson" w:date="2017-03-22T17:03:00Z" w:initials="PD">
    <w:p w14:paraId="60DF4167" w14:textId="77777777" w:rsidR="00C86395" w:rsidRDefault="00C86395">
      <w:pPr>
        <w:pStyle w:val="CommentText"/>
      </w:pPr>
      <w:r>
        <w:rPr>
          <w:rStyle w:val="CommentReference"/>
        </w:rPr>
        <w:annotationRef/>
      </w:r>
      <w:r>
        <w:t>Check before deleting</w:t>
      </w:r>
    </w:p>
  </w:comment>
  <w:comment w:id="870" w:author="Peter" w:date="2017-03-23T09:26:00Z" w:initials="P">
    <w:p w14:paraId="6FDCE4E8" w14:textId="77777777" w:rsidR="00C86395" w:rsidRDefault="00C86395">
      <w:pPr>
        <w:pStyle w:val="CommentText"/>
      </w:pPr>
      <w:r>
        <w:rPr>
          <w:rStyle w:val="CommentReference"/>
        </w:rPr>
        <w:annotationRef/>
      </w:r>
      <w:r>
        <w:t>Check the value of the voltage</w:t>
      </w:r>
    </w:p>
  </w:comment>
  <w:comment w:id="848" w:author="Peter" w:date="2017-03-23T09:29:00Z" w:initials="P">
    <w:p w14:paraId="084685FB" w14:textId="77777777" w:rsidR="00C86395" w:rsidRDefault="00C86395">
      <w:pPr>
        <w:pStyle w:val="CommentText"/>
      </w:pPr>
      <w:r>
        <w:rPr>
          <w:rStyle w:val="CommentReference"/>
        </w:rPr>
        <w:annotationRef/>
      </w:r>
      <w:r>
        <w:t>Does any competent authority use these? Remove if no.</w:t>
      </w:r>
    </w:p>
  </w:comment>
  <w:comment w:id="1464" w:author="Peter Dobson" w:date="2017-03-23T14:11:00Z" w:initials="PD">
    <w:p w14:paraId="148E9EAA" w14:textId="77777777" w:rsidR="00C86395" w:rsidRDefault="00C86395">
      <w:pPr>
        <w:pStyle w:val="CommentText"/>
      </w:pPr>
      <w:r>
        <w:rPr>
          <w:rStyle w:val="CommentReference"/>
        </w:rPr>
        <w:annotationRef/>
      </w:r>
      <w:r>
        <w:t>Check if duplicated</w:t>
      </w:r>
    </w:p>
  </w:comment>
  <w:comment w:id="1474" w:author="Peter Dobson" w:date="2017-03-28T10:44:00Z" w:initials="PD">
    <w:p w14:paraId="5F4A0883" w14:textId="43111A42" w:rsidR="00C86395" w:rsidRDefault="00C86395">
      <w:pPr>
        <w:pStyle w:val="CommentText"/>
      </w:pPr>
      <w:r>
        <w:rPr>
          <w:rStyle w:val="CommentReference"/>
        </w:rPr>
        <w:annotationRef/>
      </w:r>
      <w:r>
        <w:t>EN50272-2</w:t>
      </w:r>
    </w:p>
  </w:comment>
  <w:comment w:id="1475" w:author="Peter Dobson" w:date="2017-03-28T10:42:00Z" w:initials="PD">
    <w:p w14:paraId="440E367B" w14:textId="11B31CC8" w:rsidR="00C86395" w:rsidRDefault="00C86395">
      <w:pPr>
        <w:pStyle w:val="CommentText"/>
      </w:pPr>
      <w:r>
        <w:rPr>
          <w:rStyle w:val="CommentReference"/>
        </w:rPr>
        <w:annotationRef/>
      </w:r>
      <w:r>
        <w:t>Check this reference.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A1D36D" w15:done="0"/>
  <w15:commentEx w15:paraId="16390160" w15:done="0"/>
  <w15:commentEx w15:paraId="23F66E42" w15:done="0"/>
  <w15:commentEx w15:paraId="7F047E91" w15:done="0"/>
  <w15:commentEx w15:paraId="6A787C15" w15:done="0"/>
  <w15:commentEx w15:paraId="2B3D11C3" w15:done="0"/>
  <w15:commentEx w15:paraId="60DF4167" w15:done="0"/>
  <w15:commentEx w15:paraId="6FDCE4E8" w15:done="0"/>
  <w15:commentEx w15:paraId="084685FB" w15:done="0"/>
  <w15:commentEx w15:paraId="148E9EAA" w15:done="0"/>
  <w15:commentEx w15:paraId="5F4A0883" w15:done="0"/>
  <w15:commentEx w15:paraId="440E36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CC83C" w14:textId="77777777" w:rsidR="00DA3FCB" w:rsidRDefault="00DA3FCB" w:rsidP="003274DB">
      <w:r>
        <w:separator/>
      </w:r>
    </w:p>
    <w:p w14:paraId="293A85C8" w14:textId="77777777" w:rsidR="00DA3FCB" w:rsidRDefault="00DA3FCB"/>
  </w:endnote>
  <w:endnote w:type="continuationSeparator" w:id="0">
    <w:p w14:paraId="212905E4" w14:textId="77777777" w:rsidR="00DA3FCB" w:rsidRDefault="00DA3FCB" w:rsidP="003274DB">
      <w:r>
        <w:continuationSeparator/>
      </w:r>
    </w:p>
    <w:p w14:paraId="3DD3C269" w14:textId="77777777" w:rsidR="00DA3FCB" w:rsidRDefault="00DA3F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D2BD9" w14:textId="77777777" w:rsidR="00C86395" w:rsidRDefault="00C8639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77F0B6" w14:textId="77777777" w:rsidR="00C86395" w:rsidRDefault="00C8639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5A3788" w14:textId="77777777" w:rsidR="00C86395" w:rsidRDefault="00C8639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E1125D6" w14:textId="77777777" w:rsidR="00C86395" w:rsidRDefault="00C8639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E55CE2" w14:textId="77777777" w:rsidR="00C86395" w:rsidRDefault="00C8639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8E66C" w14:textId="325C8CB3" w:rsidR="00C86395" w:rsidRDefault="00C86395" w:rsidP="008747E0">
    <w:pPr>
      <w:pStyle w:val="Footer"/>
    </w:pPr>
    <w:r>
      <w:rPr>
        <w:noProof/>
        <w:lang w:val="en-IE" w:eastAsia="en-IE"/>
      </w:rPr>
      <mc:AlternateContent>
        <mc:Choice Requires="wps">
          <w:drawing>
            <wp:anchor distT="4294967295" distB="4294967295" distL="114300" distR="114300" simplePos="0" relativeHeight="251669504" behindDoc="0" locked="0" layoutInCell="1" allowOverlap="1" wp14:anchorId="0BCC331A" wp14:editId="680F69D9">
              <wp:simplePos x="0" y="0"/>
              <wp:positionH relativeFrom="page">
                <wp:posOffset>215900</wp:posOffset>
              </wp:positionH>
              <wp:positionV relativeFrom="page">
                <wp:posOffset>9249409</wp:posOffset>
              </wp:positionV>
              <wp:extent cx="7127875" cy="0"/>
              <wp:effectExtent l="0" t="0" r="34925" b="25400"/>
              <wp:wrapNone/>
              <wp:docPr id="18"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mo="http://schemas.microsoft.com/office/mac/office/2008/main" xmlns:mv="urn:schemas-microsoft-com:mac:vml">
          <w:pict>
            <v:line w14:anchorId="21D4B178" id="Connecteur droit 11" o:spid="_x0000_s1026" style="position:absolute;z-index:251669504;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" strokecolor="#00558c [3204]" strokeweight="1pt">
              <o:lock v:ext="edit" shapetype="f"/>
              <w10:wrap anchorx="page" anchory="page"/>
            </v:line>
          </w:pict>
        </mc:Fallback>
      </mc:AlternateContent>
    </w:r>
  </w:p>
  <w:p w14:paraId="5CFCB352" w14:textId="77777777" w:rsidR="00C86395" w:rsidRPr="00ED2A8D" w:rsidRDefault="00C86395" w:rsidP="008747E0">
    <w:pPr>
      <w:pStyle w:val="Footer"/>
    </w:pPr>
    <w:r w:rsidRPr="00442889">
      <w:rPr>
        <w:noProof/>
        <w:lang w:val="en-IE" w:eastAsia="en-IE"/>
      </w:rPr>
      <w:drawing>
        <wp:anchor distT="0" distB="0" distL="114300" distR="114300" simplePos="0" relativeHeight="251661312" behindDoc="1" locked="0" layoutInCell="1" allowOverlap="1" wp14:anchorId="33D132CE" wp14:editId="7B96D1D0">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657834D1" w14:textId="77777777" w:rsidR="00C86395" w:rsidRPr="00ED2A8D" w:rsidRDefault="00C86395" w:rsidP="008747E0">
    <w:pPr>
      <w:pStyle w:val="Footer"/>
    </w:pPr>
  </w:p>
  <w:p w14:paraId="4F8F2292" w14:textId="77777777" w:rsidR="00C86395" w:rsidRPr="00ED2A8D" w:rsidRDefault="00C86395" w:rsidP="008747E0">
    <w:pPr>
      <w:pStyle w:val="Footer"/>
    </w:pPr>
  </w:p>
  <w:p w14:paraId="412E236A" w14:textId="77777777" w:rsidR="00C86395" w:rsidRPr="00ED2A8D" w:rsidRDefault="00C8639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8802E" w14:textId="7A27106D" w:rsidR="00C86395" w:rsidRDefault="00C86395" w:rsidP="00525922">
    <w:pPr>
      <w:pStyle w:val="Footerlandscape"/>
    </w:pPr>
    <w:r>
      <w:rPr>
        <w:noProof/>
        <w:lang w:val="en-IE" w:eastAsia="en-IE"/>
      </w:rPr>
      <mc:AlternateContent>
        <mc:Choice Requires="wps">
          <w:drawing>
            <wp:anchor distT="4294967295" distB="4294967295" distL="114300" distR="114300" simplePos="0" relativeHeight="251691008" behindDoc="0" locked="0" layoutInCell="1" allowOverlap="1" wp14:anchorId="76845D6A" wp14:editId="437BA99F">
              <wp:simplePos x="0" y="0"/>
              <wp:positionH relativeFrom="page">
                <wp:posOffset>281940</wp:posOffset>
              </wp:positionH>
              <wp:positionV relativeFrom="page">
                <wp:posOffset>9942194</wp:posOffset>
              </wp:positionV>
              <wp:extent cx="7127875" cy="0"/>
              <wp:effectExtent l="0" t="0" r="34925" b="2540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mo="http://schemas.microsoft.com/office/mac/office/2008/main" xmlns:mv="urn:schemas-microsoft-com:mac:vml">
          <w:pict>
            <v:line w14:anchorId="7EAB42B0" id="Connecteur droit 11" o:spid="_x0000_s1026" style="position:absolute;z-index:251691008;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" strokecolor="#00558c [3204]" strokeweight="1pt">
              <o:lock v:ext="edit" shapetype="f"/>
              <w10:wrap anchorx="page" anchory="page"/>
            </v:line>
          </w:pict>
        </mc:Fallback>
      </mc:AlternateContent>
    </w:r>
  </w:p>
  <w:p w14:paraId="468A5DF2" w14:textId="77777777" w:rsidR="00C86395" w:rsidRPr="00C907DF" w:rsidRDefault="00C86395" w:rsidP="00525922">
    <w:pPr>
      <w:pStyle w:val="Footerlandscape"/>
      <w:rPr>
        <w:rStyle w:val="PageNumber"/>
        <w:szCs w:val="15"/>
      </w:rPr>
    </w:pPr>
    <w:r>
      <w:fldChar w:fldCharType="begin"/>
    </w:r>
    <w:r>
      <w:instrText xml:space="preserve"> STYLEREF "Document title" \* MERGEFORMAT </w:instrText>
    </w:r>
    <w:r>
      <w:fldChar w:fldCharType="separate"/>
    </w:r>
    <w:r>
      <w:rPr>
        <w:b w:val="0"/>
        <w:bCs/>
        <w:noProof/>
        <w:szCs w:val="15"/>
        <w:lang w:val="en-US"/>
      </w:rPr>
      <w:t>Error! Style not defined.</w:t>
    </w:r>
    <w:r>
      <w:rPr>
        <w:b w:val="0"/>
        <w:bCs/>
        <w:noProof/>
        <w:szCs w:val="15"/>
        <w:lang w:val="en-US"/>
      </w:rPr>
      <w:fldChar w:fldCharType="end"/>
    </w:r>
    <w:r w:rsidRPr="00C907DF">
      <w:rPr>
        <w:szCs w:val="15"/>
      </w:rPr>
      <w:t xml:space="preserve"> </w:t>
    </w:r>
    <w:r w:rsidR="00DA3FCB">
      <w:fldChar w:fldCharType="begin"/>
    </w:r>
    <w:r w:rsidR="00DA3FCB">
      <w:instrText xml:space="preserve"> STYLEREF "Document number" \* MERGEFORMAT </w:instrText>
    </w:r>
    <w:r w:rsidR="00DA3FCB">
      <w:fldChar w:fldCharType="separate"/>
    </w:r>
    <w:r>
      <w:rPr>
        <w:noProof/>
        <w:szCs w:val="15"/>
      </w:rPr>
      <w:t>1234</w:t>
    </w:r>
    <w:r w:rsidR="00DA3FCB">
      <w:rPr>
        <w:noProof/>
        <w:szCs w:val="15"/>
      </w:rPr>
      <w:fldChar w:fldCharType="end"/>
    </w:r>
    <w:r w:rsidRPr="00C907DF">
      <w:rPr>
        <w:szCs w:val="15"/>
      </w:rPr>
      <w:t xml:space="preserve"> –</w:t>
    </w:r>
    <w:r>
      <w:rPr>
        <w:szCs w:val="15"/>
      </w:rPr>
      <w:t xml:space="preserve"> </w:t>
    </w:r>
    <w:r>
      <w:fldChar w:fldCharType="begin"/>
    </w:r>
    <w:r>
      <w:instrText xml:space="preserve"> STYLEREF Subtitle \* MERGEFORMAT </w:instrText>
    </w:r>
    <w:r>
      <w:fldChar w:fldCharType="separate"/>
    </w:r>
    <w:r>
      <w:rPr>
        <w:b w:val="0"/>
        <w:bCs/>
        <w:noProof/>
        <w:szCs w:val="15"/>
        <w:lang w:val="en-US"/>
      </w:rPr>
      <w:t>Error! Style not defined.</w:t>
    </w:r>
    <w:r>
      <w:rPr>
        <w:b w:val="0"/>
        <w:bCs/>
        <w:noProof/>
        <w:szCs w:val="15"/>
        <w:lang w:val="en-US"/>
      </w:rPr>
      <w:fldChar w:fldCharType="end"/>
    </w:r>
  </w:p>
  <w:p w14:paraId="4542E2B5" w14:textId="77777777" w:rsidR="00C86395" w:rsidRPr="00525922" w:rsidRDefault="00DA3FCB" w:rsidP="00525922">
    <w:pPr>
      <w:pStyle w:val="Footerlandscape"/>
      <w:rPr>
        <w:szCs w:val="15"/>
      </w:rPr>
    </w:pPr>
    <w:r>
      <w:fldChar w:fldCharType="begin"/>
    </w:r>
    <w:r>
      <w:instrText xml:space="preserve"> STYLEREF "Edition number" \* MERGEFORMAT </w:instrText>
    </w:r>
    <w:r>
      <w:fldChar w:fldCharType="separate"/>
    </w:r>
    <w:r w:rsidR="00C86395">
      <w:rPr>
        <w:noProof/>
        <w:szCs w:val="15"/>
      </w:rPr>
      <w:t>Edition 1.0</w:t>
    </w:r>
    <w:r>
      <w:rPr>
        <w:noProof/>
        <w:szCs w:val="15"/>
      </w:rPr>
      <w:fldChar w:fldCharType="end"/>
    </w:r>
    <w:r w:rsidR="00C86395" w:rsidRPr="00C907DF">
      <w:rPr>
        <w:szCs w:val="15"/>
      </w:rPr>
      <w:tab/>
    </w:r>
    <w:r w:rsidR="00C86395">
      <w:rPr>
        <w:szCs w:val="15"/>
      </w:rPr>
      <w:t xml:space="preserve">P </w:t>
    </w:r>
    <w:r w:rsidR="00C86395" w:rsidRPr="00C907DF">
      <w:rPr>
        <w:rStyle w:val="PageNumber"/>
        <w:szCs w:val="15"/>
      </w:rPr>
      <w:fldChar w:fldCharType="begin"/>
    </w:r>
    <w:r w:rsidR="00C86395" w:rsidRPr="00C907DF">
      <w:rPr>
        <w:rStyle w:val="PageNumber"/>
        <w:szCs w:val="15"/>
      </w:rPr>
      <w:instrText xml:space="preserve">PAGE  </w:instrText>
    </w:r>
    <w:r w:rsidR="00C86395" w:rsidRPr="00C907DF">
      <w:rPr>
        <w:rStyle w:val="PageNumber"/>
        <w:szCs w:val="15"/>
      </w:rPr>
      <w:fldChar w:fldCharType="separate"/>
    </w:r>
    <w:r w:rsidR="00C86395">
      <w:rPr>
        <w:rStyle w:val="PageNumber"/>
        <w:noProof/>
        <w:szCs w:val="15"/>
      </w:rPr>
      <w:t>3</w:t>
    </w:r>
    <w:r w:rsidR="00C86395"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5C045" w14:textId="77777777" w:rsidR="00C86395" w:rsidRPr="00C716E5" w:rsidRDefault="00C86395" w:rsidP="00C716E5">
    <w:pPr>
      <w:pStyle w:val="Footer"/>
      <w:rPr>
        <w:sz w:val="15"/>
        <w:szCs w:val="15"/>
      </w:rPr>
    </w:pPr>
  </w:p>
  <w:p w14:paraId="522DE451" w14:textId="77777777" w:rsidR="00C86395" w:rsidRDefault="00C86395" w:rsidP="00C716E5">
    <w:pPr>
      <w:pStyle w:val="Footerportrait"/>
    </w:pPr>
  </w:p>
  <w:p w14:paraId="459CDBAE" w14:textId="77777777" w:rsidR="00C86395" w:rsidRPr="00C907DF" w:rsidRDefault="00DA3FCB" w:rsidP="00C716E5">
    <w:pPr>
      <w:pStyle w:val="Footerportrait"/>
      <w:rPr>
        <w:rStyle w:val="PageNumber"/>
        <w:szCs w:val="15"/>
      </w:rPr>
    </w:pPr>
    <w:r>
      <w:fldChar w:fldCharType="begin"/>
    </w:r>
    <w:r>
      <w:instrText xml:space="preserve"> STYLEREF "Document type" \* MERGEFORMAT </w:instrText>
    </w:r>
    <w:r>
      <w:fldChar w:fldCharType="separate"/>
    </w:r>
    <w:r w:rsidR="008E182C">
      <w:t>IALA Guideline</w:t>
    </w:r>
    <w:r>
      <w:fldChar w:fldCharType="end"/>
    </w:r>
    <w:r w:rsidR="00C86395" w:rsidRPr="00C907DF">
      <w:t xml:space="preserve"> </w:t>
    </w:r>
    <w:r>
      <w:fldChar w:fldCharType="begin"/>
    </w:r>
    <w:r>
      <w:instrText xml:space="preserve"> STYLEREF "Document number" \* MERGEFORMAT </w:instrText>
    </w:r>
    <w:r>
      <w:fldChar w:fldCharType="separate"/>
    </w:r>
    <w:r w:rsidR="008E182C">
      <w:t>1067-3</w:t>
    </w:r>
    <w:r>
      <w:fldChar w:fldCharType="end"/>
    </w:r>
    <w:r w:rsidR="00C86395" w:rsidRPr="00C907DF">
      <w:t xml:space="preserve"> –</w:t>
    </w:r>
    <w:r w:rsidR="00C86395">
      <w:t xml:space="preserve"> </w:t>
    </w:r>
    <w:r>
      <w:fldChar w:fldCharType="begin"/>
    </w:r>
    <w:r>
      <w:instrText xml:space="preserve"> STYLEREF "Document name" \* MERGEFORMAT </w:instrText>
    </w:r>
    <w:r>
      <w:fldChar w:fldCharType="separate"/>
    </w:r>
    <w:r w:rsidR="008E182C">
      <w:t>Electrical Energy Storage for Aids to Navigation</w:t>
    </w:r>
    <w:r>
      <w:fldChar w:fldCharType="end"/>
    </w:r>
  </w:p>
  <w:p w14:paraId="2DA47D66" w14:textId="77777777" w:rsidR="00C86395" w:rsidRPr="00C907DF" w:rsidRDefault="00DA3FCB" w:rsidP="00C716E5">
    <w:pPr>
      <w:pStyle w:val="Footerportrait"/>
    </w:pPr>
    <w:r>
      <w:fldChar w:fldCharType="begin"/>
    </w:r>
    <w:r>
      <w:instrText xml:space="preserve"> STYLEREF "Edition number" \* MERGEFORMAT </w:instrText>
    </w:r>
    <w:r>
      <w:fldChar w:fldCharType="separate"/>
    </w:r>
    <w:r w:rsidR="008E182C">
      <w:t>Edition 1.0</w:t>
    </w:r>
    <w:r>
      <w:fldChar w:fldCharType="end"/>
    </w:r>
    <w:r w:rsidR="00C86395">
      <w:t xml:space="preserve">  </w:t>
    </w:r>
    <w:r>
      <w:fldChar w:fldCharType="begin"/>
    </w:r>
    <w:r>
      <w:instrText xml:space="preserve"> STYLEREF "Document date" \* MERGEFORMAT </w:instrText>
    </w:r>
    <w:r>
      <w:fldChar w:fldCharType="separate"/>
    </w:r>
    <w:r w:rsidR="008E182C">
      <w:t>Document Date</w:t>
    </w:r>
    <w:r>
      <w:fldChar w:fldCharType="end"/>
    </w:r>
    <w:r w:rsidR="00C86395" w:rsidRPr="00C907DF">
      <w:tab/>
    </w:r>
    <w:r w:rsidR="00C86395">
      <w:t xml:space="preserve">P </w:t>
    </w:r>
    <w:r w:rsidR="00C86395" w:rsidRPr="00C907DF">
      <w:rPr>
        <w:rStyle w:val="PageNumber"/>
        <w:szCs w:val="15"/>
      </w:rPr>
      <w:fldChar w:fldCharType="begin"/>
    </w:r>
    <w:r w:rsidR="00C86395" w:rsidRPr="00C907DF">
      <w:rPr>
        <w:rStyle w:val="PageNumber"/>
        <w:szCs w:val="15"/>
      </w:rPr>
      <w:instrText xml:space="preserve">PAGE  </w:instrText>
    </w:r>
    <w:r w:rsidR="00C86395" w:rsidRPr="00C907DF">
      <w:rPr>
        <w:rStyle w:val="PageNumber"/>
        <w:szCs w:val="15"/>
      </w:rPr>
      <w:fldChar w:fldCharType="separate"/>
    </w:r>
    <w:r w:rsidR="008E182C">
      <w:rPr>
        <w:rStyle w:val="PageNumber"/>
        <w:szCs w:val="15"/>
      </w:rPr>
      <w:t>6</w:t>
    </w:r>
    <w:r w:rsidR="00C8639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6855F" w14:textId="77777777" w:rsidR="00C86395" w:rsidRDefault="00C86395" w:rsidP="00C716E5">
    <w:pPr>
      <w:pStyle w:val="Footer"/>
    </w:pPr>
  </w:p>
  <w:p w14:paraId="59E758D0" w14:textId="77777777" w:rsidR="00C86395" w:rsidRDefault="00C86395" w:rsidP="00C716E5">
    <w:pPr>
      <w:pStyle w:val="Footerportrait"/>
    </w:pPr>
  </w:p>
  <w:p w14:paraId="1B471275" w14:textId="77777777" w:rsidR="00C86395" w:rsidRPr="00C907DF" w:rsidRDefault="00DA3FCB" w:rsidP="00C716E5">
    <w:pPr>
      <w:pStyle w:val="Footerportrait"/>
      <w:rPr>
        <w:rStyle w:val="PageNumber"/>
        <w:szCs w:val="15"/>
      </w:rPr>
    </w:pPr>
    <w:r>
      <w:fldChar w:fldCharType="begin"/>
    </w:r>
    <w:r>
      <w:instrText xml:space="preserve"> STYLEREF "Document type" \* MERGEFORMAT </w:instrText>
    </w:r>
    <w:r>
      <w:fldChar w:fldCharType="separate"/>
    </w:r>
    <w:r w:rsidR="008E182C">
      <w:t>IALA Guideline</w:t>
    </w:r>
    <w:r>
      <w:fldChar w:fldCharType="end"/>
    </w:r>
    <w:r w:rsidR="00C86395" w:rsidRPr="00C907DF">
      <w:t xml:space="preserve"> </w:t>
    </w:r>
    <w:r>
      <w:fldChar w:fldCharType="begin"/>
    </w:r>
    <w:r>
      <w:instrText xml:space="preserve"> STYLEREF "Document number" \* MERGEFORMAT </w:instrText>
    </w:r>
    <w:r>
      <w:fldChar w:fldCharType="separate"/>
    </w:r>
    <w:r w:rsidR="008E182C">
      <w:t>1067-3</w:t>
    </w:r>
    <w:r>
      <w:fldChar w:fldCharType="end"/>
    </w:r>
    <w:r w:rsidR="00C86395" w:rsidRPr="00C907DF">
      <w:t xml:space="preserve"> –</w:t>
    </w:r>
    <w:r w:rsidR="00C86395">
      <w:t xml:space="preserve"> </w:t>
    </w:r>
    <w:r>
      <w:fldChar w:fldCharType="begin"/>
    </w:r>
    <w:r>
      <w:instrText xml:space="preserve"> STYLEREF "Document name" \* MERGEFORMAT </w:instrText>
    </w:r>
    <w:r>
      <w:fldChar w:fldCharType="separate"/>
    </w:r>
    <w:r w:rsidR="008E182C">
      <w:t>Electrical Energy Storage for Aids to Navigation</w:t>
    </w:r>
    <w:r>
      <w:fldChar w:fldCharType="end"/>
    </w:r>
  </w:p>
  <w:p w14:paraId="109BE5C1" w14:textId="77777777" w:rsidR="00C86395" w:rsidRPr="00525922" w:rsidRDefault="00DA3FCB" w:rsidP="00C716E5">
    <w:pPr>
      <w:pStyle w:val="Footerportrait"/>
    </w:pPr>
    <w:r>
      <w:fldChar w:fldCharType="begin"/>
    </w:r>
    <w:r>
      <w:instrText xml:space="preserve"> STYLEREF "Edition number" \* MERGEFORMAT </w:instrText>
    </w:r>
    <w:r>
      <w:fldChar w:fldCharType="separate"/>
    </w:r>
    <w:r w:rsidR="008E182C">
      <w:t>Edition 1.0</w:t>
    </w:r>
    <w:r>
      <w:fldChar w:fldCharType="end"/>
    </w:r>
    <w:r w:rsidR="00C86395" w:rsidRPr="00C907DF">
      <w:tab/>
    </w:r>
    <w:r w:rsidR="00C86395">
      <w:t xml:space="preserve">P </w:t>
    </w:r>
    <w:r w:rsidR="00C86395" w:rsidRPr="00C907DF">
      <w:rPr>
        <w:rStyle w:val="PageNumber"/>
        <w:szCs w:val="15"/>
      </w:rPr>
      <w:fldChar w:fldCharType="begin"/>
    </w:r>
    <w:r w:rsidR="00C86395" w:rsidRPr="00C907DF">
      <w:rPr>
        <w:rStyle w:val="PageNumber"/>
        <w:szCs w:val="15"/>
      </w:rPr>
      <w:instrText xml:space="preserve">PAGE  </w:instrText>
    </w:r>
    <w:r w:rsidR="00C86395" w:rsidRPr="00C907DF">
      <w:rPr>
        <w:rStyle w:val="PageNumber"/>
        <w:szCs w:val="15"/>
      </w:rPr>
      <w:fldChar w:fldCharType="separate"/>
    </w:r>
    <w:r w:rsidR="008E182C">
      <w:rPr>
        <w:rStyle w:val="PageNumber"/>
        <w:szCs w:val="15"/>
      </w:rPr>
      <w:t>3</w:t>
    </w:r>
    <w:r w:rsidR="00C8639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A8F40" w14:textId="77777777" w:rsidR="00C86395" w:rsidRDefault="00C86395" w:rsidP="00C716E5">
    <w:pPr>
      <w:pStyle w:val="Footer"/>
    </w:pPr>
  </w:p>
  <w:p w14:paraId="4B464764" w14:textId="77777777" w:rsidR="00C86395" w:rsidRDefault="00C86395" w:rsidP="00C716E5">
    <w:pPr>
      <w:pStyle w:val="Footerportrait"/>
    </w:pPr>
  </w:p>
  <w:p w14:paraId="622DA98F" w14:textId="77777777" w:rsidR="00C86395" w:rsidRPr="00C907DF" w:rsidRDefault="00DA3FCB" w:rsidP="00C716E5">
    <w:pPr>
      <w:pStyle w:val="Footerportrait"/>
    </w:pPr>
    <w:r>
      <w:fldChar w:fldCharType="begin"/>
    </w:r>
    <w:r>
      <w:instrText xml:space="preserve"> STYLEREF "Document type" \* MERGEFORMAT </w:instrText>
    </w:r>
    <w:r>
      <w:fldChar w:fldCharType="separate"/>
    </w:r>
    <w:r w:rsidR="008E182C">
      <w:t>IALA Guideline</w:t>
    </w:r>
    <w:r>
      <w:fldChar w:fldCharType="end"/>
    </w:r>
    <w:r w:rsidR="00C86395" w:rsidRPr="00C907DF">
      <w:t xml:space="preserve"> </w:t>
    </w:r>
    <w:r>
      <w:fldChar w:fldCharType="begin"/>
    </w:r>
    <w:r>
      <w:instrText xml:space="preserve"> STYLEREF "Document number" \* MERGEFORMAT </w:instrText>
    </w:r>
    <w:r>
      <w:fldChar w:fldCharType="separate"/>
    </w:r>
    <w:r w:rsidR="008E182C">
      <w:t>1067-3</w:t>
    </w:r>
    <w:r>
      <w:fldChar w:fldCharType="end"/>
    </w:r>
    <w:r w:rsidR="00C86395" w:rsidRPr="00C907DF">
      <w:t xml:space="preserve"> –</w:t>
    </w:r>
    <w:r w:rsidR="00C86395">
      <w:t xml:space="preserve"> </w:t>
    </w:r>
    <w:r>
      <w:fldChar w:fldCharType="begin"/>
    </w:r>
    <w:r>
      <w:instrText xml:space="preserve"> STYLEREF "Document name" \* MERGEFORMAT </w:instrText>
    </w:r>
    <w:r>
      <w:fldChar w:fldCharType="separate"/>
    </w:r>
    <w:r w:rsidR="008E182C">
      <w:t>Electrical Energy Storage for Aids to Navigation</w:t>
    </w:r>
    <w:r>
      <w:fldChar w:fldCharType="end"/>
    </w:r>
    <w:r w:rsidR="00C86395">
      <w:tab/>
    </w:r>
  </w:p>
  <w:p w14:paraId="0CCEB1D0" w14:textId="77777777" w:rsidR="00C86395" w:rsidRPr="00C907DF" w:rsidRDefault="00DA3FCB" w:rsidP="00C716E5">
    <w:pPr>
      <w:pStyle w:val="Footerportrait"/>
    </w:pPr>
    <w:r>
      <w:fldChar w:fldCharType="begin"/>
    </w:r>
    <w:r>
      <w:instrText xml:space="preserve"> STYLEREF "Edition number" \* MERGEFORMAT </w:instrText>
    </w:r>
    <w:r>
      <w:fldChar w:fldCharType="separate"/>
    </w:r>
    <w:r w:rsidR="008E182C">
      <w:t>Edition 1.0</w:t>
    </w:r>
    <w:r>
      <w:fldChar w:fldCharType="end"/>
    </w:r>
    <w:r w:rsidR="00C86395">
      <w:t xml:space="preserve">  </w:t>
    </w:r>
    <w:r>
      <w:fldChar w:fldCharType="begin"/>
    </w:r>
    <w:r>
      <w:instrText xml:space="preserve"> STYLEREF "Document date" \* MERGEFORMAT </w:instrText>
    </w:r>
    <w:r>
      <w:fldChar w:fldCharType="separate"/>
    </w:r>
    <w:r w:rsidR="008E182C">
      <w:t>Document Date</w:t>
    </w:r>
    <w:r>
      <w:fldChar w:fldCharType="end"/>
    </w:r>
    <w:r w:rsidR="00C86395">
      <w:tab/>
    </w:r>
    <w:r w:rsidR="00C86395">
      <w:rPr>
        <w:rStyle w:val="PageNumber"/>
        <w:szCs w:val="15"/>
      </w:rPr>
      <w:t xml:space="preserve">P </w:t>
    </w:r>
    <w:r w:rsidR="00C86395" w:rsidRPr="00C907DF">
      <w:rPr>
        <w:rStyle w:val="PageNumber"/>
        <w:szCs w:val="15"/>
      </w:rPr>
      <w:fldChar w:fldCharType="begin"/>
    </w:r>
    <w:r w:rsidR="00C86395" w:rsidRPr="00C907DF">
      <w:rPr>
        <w:rStyle w:val="PageNumber"/>
        <w:szCs w:val="15"/>
      </w:rPr>
      <w:instrText xml:space="preserve">PAGE  </w:instrText>
    </w:r>
    <w:r w:rsidR="00C86395" w:rsidRPr="00C907DF">
      <w:rPr>
        <w:rStyle w:val="PageNumber"/>
        <w:szCs w:val="15"/>
      </w:rPr>
      <w:fldChar w:fldCharType="separate"/>
    </w:r>
    <w:r w:rsidR="008E182C">
      <w:rPr>
        <w:rStyle w:val="PageNumber"/>
        <w:szCs w:val="15"/>
      </w:rPr>
      <w:t>20</w:t>
    </w:r>
    <w:r w:rsidR="00C8639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019F1" w14:textId="77777777" w:rsidR="00DA3FCB" w:rsidRDefault="00DA3FCB" w:rsidP="003274DB">
      <w:r>
        <w:separator/>
      </w:r>
    </w:p>
    <w:p w14:paraId="797004D2" w14:textId="77777777" w:rsidR="00DA3FCB" w:rsidRDefault="00DA3FCB"/>
  </w:footnote>
  <w:footnote w:type="continuationSeparator" w:id="0">
    <w:p w14:paraId="18C85483" w14:textId="77777777" w:rsidR="00DA3FCB" w:rsidRDefault="00DA3FCB" w:rsidP="003274DB">
      <w:r>
        <w:continuationSeparator/>
      </w:r>
    </w:p>
    <w:p w14:paraId="585ED4F2" w14:textId="77777777" w:rsidR="00DA3FCB" w:rsidRDefault="00DA3F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4C215" w14:textId="7DA40C0B" w:rsidR="00C86395" w:rsidRDefault="00C86395">
    <w:pPr>
      <w:pStyle w:val="Header"/>
    </w:pPr>
    <w:ins w:id="5" w:author="Michael Hadley" w:date="2016-07-13T14:06:00Z">
      <w:r>
        <w:rPr>
          <w:noProof/>
          <w:lang w:val="en-IE" w:eastAsia="en-IE"/>
        </w:rPr>
        <mc:AlternateContent>
          <mc:Choice Requires="wps">
            <w:drawing>
              <wp:anchor distT="0" distB="0" distL="114300" distR="114300" simplePos="0" relativeHeight="251725824" behindDoc="1" locked="0" layoutInCell="0" allowOverlap="1" wp14:anchorId="2DA5C6BF" wp14:editId="565107C6">
                <wp:simplePos x="0" y="0"/>
                <wp:positionH relativeFrom="margin">
                  <wp:align>center</wp:align>
                </wp:positionH>
                <wp:positionV relativeFrom="margin">
                  <wp:align>center</wp:align>
                </wp:positionV>
                <wp:extent cx="7676515" cy="106680"/>
                <wp:effectExtent l="0" t="2616200" r="0" b="2604135"/>
                <wp:wrapNone/>
                <wp:docPr id="19"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6539F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A5C6BF" id="_x0000_t202" coordsize="21600,21600" o:spt="202" path="m,l,21600r21600,l21600,xe">
                <v:stroke joinstyle="miter"/>
                <v:path gradientshapeok="t" o:connecttype="rect"/>
              </v:shapetype>
              <v:shape id="WordArt 14" o:spid="_x0000_s1036" type="#_x0000_t202" style="position:absolute;margin-left:0;margin-top:0;width:604.45pt;height:8.4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" o:allowincell="f" filled="f" stroked="f">
                <v:stroke joinstyle="round"/>
                <o:lock v:ext="edit" shapetype="t"/>
                <v:textbox style="mso-fit-shape-to-text:t">
                  <w:txbxContent>
                    <w:p w14:paraId="3F6539F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4BC652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DA3FCB">
        <w:rPr>
          <w:noProof/>
        </w:rPr>
        <w:pict w14:anchorId="1250F1D4">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1AF97" w14:textId="53C59D61" w:rsidR="00C86395" w:rsidRDefault="00C86395">
    <w:pPr>
      <w:pStyle w:val="Header"/>
    </w:pPr>
    <w:ins w:id="1936" w:author="Michael Hadley" w:date="2016-07-13T14:06:00Z">
      <w:r>
        <w:rPr>
          <w:noProof/>
          <w:lang w:val="en-IE" w:eastAsia="en-IE"/>
        </w:rPr>
        <mc:AlternateContent>
          <mc:Choice Requires="wps">
            <w:drawing>
              <wp:anchor distT="0" distB="0" distL="114300" distR="114300" simplePos="0" relativeHeight="251744256" behindDoc="1" locked="0" layoutInCell="0" allowOverlap="1" wp14:anchorId="32D5F48B" wp14:editId="4788522F">
                <wp:simplePos x="0" y="0"/>
                <wp:positionH relativeFrom="margin">
                  <wp:align>center</wp:align>
                </wp:positionH>
                <wp:positionV relativeFrom="margin">
                  <wp:align>center</wp:align>
                </wp:positionV>
                <wp:extent cx="7676515" cy="106680"/>
                <wp:effectExtent l="0" t="2616200" r="0" b="2604135"/>
                <wp:wrapNone/>
                <wp:docPr id="7"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EA1577"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D5F48B" id="_x0000_t202" coordsize="21600,21600" o:spt="202" path="m,l,21600r21600,l21600,xe">
                <v:stroke joinstyle="miter"/>
                <v:path gradientshapeok="t" o:connecttype="rect"/>
              </v:shapetype>
              <v:shape id="WordArt 23" o:spid="_x0000_s1035" type="#_x0000_t202" style="position:absolute;margin-left:0;margin-top:0;width:604.45pt;height:8.4pt;rotation:-45;z-index:-251572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" o:allowincell="f" filled="f" stroked="f">
                <v:stroke joinstyle="round"/>
                <o:lock v:ext="edit" shapetype="t"/>
                <v:textbox style="mso-fit-shape-to-text:t">
                  <w:txbxContent>
                    <w:p w14:paraId="37EA1577" w14:textId="77777777" w:rsidR="000F3F85" w:rsidRDefault="000F3F8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551348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DA213" w14:textId="19506CB0" w:rsidR="00C86395" w:rsidRPr="00667792" w:rsidRDefault="00C86395" w:rsidP="00667792">
    <w:pPr>
      <w:pStyle w:val="Header"/>
    </w:pPr>
    <w:ins w:id="1937" w:author="Michael Hadley" w:date="2016-07-13T14:06:00Z">
      <w:r>
        <w:rPr>
          <w:noProof/>
          <w:lang w:val="en-IE" w:eastAsia="en-IE"/>
        </w:rPr>
        <mc:AlternateContent>
          <mc:Choice Requires="wps">
            <w:drawing>
              <wp:anchor distT="0" distB="0" distL="114300" distR="114300" simplePos="0" relativeHeight="251742208" behindDoc="1" locked="0" layoutInCell="0" allowOverlap="1" wp14:anchorId="5FE33A94" wp14:editId="3E673B08">
                <wp:simplePos x="0" y="0"/>
                <wp:positionH relativeFrom="margin">
                  <wp:align>center</wp:align>
                </wp:positionH>
                <wp:positionV relativeFrom="margin">
                  <wp:align>center</wp:align>
                </wp:positionV>
                <wp:extent cx="7676515" cy="106680"/>
                <wp:effectExtent l="0" t="2616200" r="0" b="2604135"/>
                <wp:wrapNone/>
                <wp:docPr id="4"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3315C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E33A94" id="_x0000_t202" coordsize="21600,21600" o:spt="202" path="m,l,21600r21600,l21600,xe">
                <v:stroke joinstyle="miter"/>
                <v:path gradientshapeok="t" o:connecttype="rect"/>
              </v:shapetype>
              <v:shape id="WordArt 22" o:spid="_x0000_s1036" type="#_x0000_t202" style="position:absolute;margin-left:0;margin-top:0;width:604.45pt;height:8.4pt;rotation:-45;z-index:-2515742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wtIWK4oCAAAD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6D3315CC" w14:textId="77777777" w:rsidR="000F3F85" w:rsidRDefault="000F3F8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2B4B38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Pr>
        <w:noProof/>
        <w:lang w:val="en-IE" w:eastAsia="en-IE"/>
      </w:rPr>
      <w:drawing>
        <wp:anchor distT="0" distB="0" distL="114300" distR="114300" simplePos="0" relativeHeight="251678720" behindDoc="1" locked="0" layoutInCell="1" allowOverlap="1" wp14:anchorId="7FB9CC15" wp14:editId="15D743DB">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F1027" w14:textId="21B015AE" w:rsidR="00C86395" w:rsidRDefault="00C86395">
    <w:pPr>
      <w:pStyle w:val="Header"/>
    </w:pPr>
    <w:ins w:id="1938" w:author="Michael Hadley" w:date="2016-07-13T14:06:00Z">
      <w:r>
        <w:rPr>
          <w:noProof/>
          <w:lang w:val="en-IE" w:eastAsia="en-IE"/>
        </w:rPr>
        <mc:AlternateContent>
          <mc:Choice Requires="wps">
            <w:drawing>
              <wp:anchor distT="0" distB="0" distL="114300" distR="114300" simplePos="0" relativeHeight="251746304" behindDoc="1" locked="0" layoutInCell="0" allowOverlap="1" wp14:anchorId="7E52F6B5" wp14:editId="06D12CCB">
                <wp:simplePos x="0" y="0"/>
                <wp:positionH relativeFrom="margin">
                  <wp:align>center</wp:align>
                </wp:positionH>
                <wp:positionV relativeFrom="margin">
                  <wp:align>center</wp:align>
                </wp:positionV>
                <wp:extent cx="7676515" cy="106680"/>
                <wp:effectExtent l="0" t="2616200" r="0" b="2604135"/>
                <wp:wrapNone/>
                <wp:docPr id="2"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0A87FD8"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52F6B5" id="_x0000_t202" coordsize="21600,21600" o:spt="202" path="m,l,21600r21600,l21600,xe">
                <v:stroke joinstyle="miter"/>
                <v:path gradientshapeok="t" o:connecttype="rect"/>
              </v:shapetype>
              <v:shape id="WordArt 24" o:spid="_x0000_s1037" type="#_x0000_t202" style="position:absolute;margin-left:0;margin-top:0;width:604.45pt;height:8.4pt;rotation:-45;z-index:-2515701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3moUZYoCAAAE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70A87FD8" w14:textId="77777777" w:rsidR="000F3F85" w:rsidRDefault="000F3F8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4FCF68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5EA80" w14:textId="6E24FCD0" w:rsidR="008E182C" w:rsidRDefault="008E182C" w:rsidP="00374A52">
    <w:pPr>
      <w:pStyle w:val="Header"/>
      <w:jc w:val="right"/>
    </w:pPr>
    <w:r>
      <w:t>ENG7-10.12</w:t>
    </w:r>
  </w:p>
  <w:p w14:paraId="69AD6897" w14:textId="4E14CBAB" w:rsidR="00C86395" w:rsidRPr="00ED2A8D" w:rsidRDefault="008E182C" w:rsidP="00374A52">
    <w:pPr>
      <w:pStyle w:val="Header"/>
      <w:jc w:val="right"/>
    </w:pPr>
    <w:r>
      <w:t xml:space="preserve">Formerly </w:t>
    </w:r>
    <w:r w:rsidR="00CA263F">
      <w:t>ENG6-11.2.7</w:t>
    </w:r>
    <w:r w:rsidR="00C86395" w:rsidRPr="00374A52">
      <w:t xml:space="preserve"> </w:t>
    </w:r>
  </w:p>
  <w:p w14:paraId="3C9259EC" w14:textId="77777777" w:rsidR="00C86395" w:rsidRDefault="00C86395" w:rsidP="008747E0">
    <w:pPr>
      <w:pStyle w:val="Header"/>
    </w:pPr>
  </w:p>
  <w:p w14:paraId="5590903E" w14:textId="77777777" w:rsidR="00C86395" w:rsidRDefault="00C86395" w:rsidP="008747E0">
    <w:pPr>
      <w:pStyle w:val="Header"/>
    </w:pPr>
  </w:p>
  <w:p w14:paraId="25FA8EBD" w14:textId="2FEF8580" w:rsidR="00C86395" w:rsidRDefault="00CA263F" w:rsidP="00B51B0C">
    <w:pPr>
      <w:pStyle w:val="Header"/>
    </w:pPr>
    <w:ins w:id="6" w:author="Adam Hay" w:date="2017-03-30T23:10:00Z">
      <w:r>
        <w:tab/>
      </w:r>
    </w:ins>
  </w:p>
  <w:p w14:paraId="1842B7F0" w14:textId="77777777" w:rsidR="00C86395" w:rsidRDefault="00C86395" w:rsidP="008747E0">
    <w:pPr>
      <w:pStyle w:val="Header"/>
    </w:pPr>
  </w:p>
  <w:p w14:paraId="52972C68" w14:textId="77777777" w:rsidR="00C86395" w:rsidRDefault="00C86395" w:rsidP="008747E0">
    <w:pPr>
      <w:pStyle w:val="Header"/>
    </w:pPr>
    <w:r>
      <w:rPr>
        <w:noProof/>
        <w:lang w:val="en-IE" w:eastAsia="en-IE"/>
      </w:rPr>
      <w:drawing>
        <wp:anchor distT="0" distB="0" distL="114300" distR="114300" simplePos="0" relativeHeight="251656189" behindDoc="1" locked="0" layoutInCell="1" allowOverlap="1" wp14:anchorId="465A03EB" wp14:editId="0655272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0C8F70CB" w14:textId="77777777" w:rsidR="00C86395" w:rsidRPr="00ED2A8D" w:rsidRDefault="00C86395" w:rsidP="008747E0">
    <w:pPr>
      <w:pStyle w:val="Header"/>
    </w:pPr>
  </w:p>
  <w:p w14:paraId="75E6DB82" w14:textId="77777777" w:rsidR="00C86395" w:rsidRPr="00ED2A8D" w:rsidRDefault="00C86395"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84D53" w14:textId="52263460" w:rsidR="00C86395" w:rsidRDefault="00C86395">
    <w:pPr>
      <w:pStyle w:val="Header"/>
    </w:pPr>
    <w:ins w:id="7" w:author="Michael Hadley" w:date="2016-07-13T14:06:00Z">
      <w:r>
        <w:rPr>
          <w:noProof/>
          <w:lang w:val="en-IE" w:eastAsia="en-IE"/>
        </w:rPr>
        <mc:AlternateContent>
          <mc:Choice Requires="wps">
            <w:drawing>
              <wp:anchor distT="0" distB="0" distL="114300" distR="114300" simplePos="0" relativeHeight="251727872" behindDoc="1" locked="0" layoutInCell="0" allowOverlap="1" wp14:anchorId="63FC159E" wp14:editId="11B46F80">
                <wp:simplePos x="0" y="0"/>
                <wp:positionH relativeFrom="margin">
                  <wp:align>center</wp:align>
                </wp:positionH>
                <wp:positionV relativeFrom="margin">
                  <wp:align>center</wp:align>
                </wp:positionV>
                <wp:extent cx="7676515" cy="106680"/>
                <wp:effectExtent l="0" t="2616200" r="0" b="2604135"/>
                <wp:wrapNone/>
                <wp:docPr id="17"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04789D"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FC159E" id="_x0000_t202" coordsize="21600,21600" o:spt="202" path="m,l,21600r21600,l21600,xe">
                <v:stroke joinstyle="miter"/>
                <v:path gradientshapeok="t" o:connecttype="rect"/>
              </v:shapetype>
              <v:shape id="WordArt 15" o:spid="_x0000_s1037" type="#_x0000_t202" style="position:absolute;margin-left:0;margin-top:0;width:604.45pt;height:8.4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QtIpJ4oCAAAE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5104789D"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58D62E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Pr>
        <w:noProof/>
        <w:lang w:val="en-IE" w:eastAsia="en-IE"/>
      </w:rPr>
      <w:drawing>
        <wp:anchor distT="0" distB="0" distL="114300" distR="114300" simplePos="0" relativeHeight="251688960" behindDoc="1" locked="0" layoutInCell="1" allowOverlap="1" wp14:anchorId="2BBE333B" wp14:editId="3AC018CE">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DAB3354" w14:textId="77777777" w:rsidR="00C86395" w:rsidRDefault="00C86395">
    <w:pPr>
      <w:pStyle w:val="Header"/>
    </w:pPr>
  </w:p>
  <w:p w14:paraId="0BDD16FA" w14:textId="77777777" w:rsidR="00C86395" w:rsidRDefault="00C8639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CE150" w14:textId="496015E9" w:rsidR="00C86395" w:rsidRDefault="00C86395">
    <w:pPr>
      <w:pStyle w:val="Header"/>
    </w:pPr>
    <w:ins w:id="9" w:author="Michael Hadley" w:date="2016-07-13T14:06:00Z">
      <w:r>
        <w:rPr>
          <w:noProof/>
          <w:lang w:val="en-IE" w:eastAsia="en-IE"/>
        </w:rPr>
        <mc:AlternateContent>
          <mc:Choice Requires="wps">
            <w:drawing>
              <wp:anchor distT="0" distB="0" distL="114300" distR="114300" simplePos="0" relativeHeight="251731968" behindDoc="1" locked="0" layoutInCell="0" allowOverlap="1" wp14:anchorId="4F00AFC1" wp14:editId="6070259E">
                <wp:simplePos x="0" y="0"/>
                <wp:positionH relativeFrom="margin">
                  <wp:align>center</wp:align>
                </wp:positionH>
                <wp:positionV relativeFrom="margin">
                  <wp:align>center</wp:align>
                </wp:positionV>
                <wp:extent cx="7676515" cy="106680"/>
                <wp:effectExtent l="0" t="2616200" r="0" b="2604135"/>
                <wp:wrapNone/>
                <wp:docPr id="15"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73B3FF4"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00AFC1" id="_x0000_t202" coordsize="21600,21600" o:spt="202" path="m,l,21600r21600,l21600,xe">
                <v:stroke joinstyle="miter"/>
                <v:path gradientshapeok="t" o:connecttype="rect"/>
              </v:shapetype>
              <v:shape id="WordArt 17" o:spid="_x0000_s1038" type="#_x0000_t202" style="position:absolute;margin-left:0;margin-top:0;width:604.45pt;height:8.4pt;rotation:-45;z-index:-251584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x7wiuIoCAAAE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573B3FF4"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68636F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CEB58" w14:textId="72F0B904" w:rsidR="00C86395" w:rsidRPr="00ED2A8D" w:rsidRDefault="00C86395" w:rsidP="008747E0">
    <w:pPr>
      <w:pStyle w:val="Header"/>
    </w:pPr>
    <w:ins w:id="10" w:author="Michael Hadley" w:date="2016-07-13T14:06:00Z">
      <w:r>
        <w:rPr>
          <w:noProof/>
          <w:lang w:val="en-IE" w:eastAsia="en-IE"/>
        </w:rPr>
        <mc:AlternateContent>
          <mc:Choice Requires="wps">
            <w:drawing>
              <wp:anchor distT="0" distB="0" distL="114300" distR="114300" simplePos="0" relativeHeight="251729920" behindDoc="1" locked="0" layoutInCell="0" allowOverlap="1" wp14:anchorId="49C7F2BD" wp14:editId="68CBF130">
                <wp:simplePos x="0" y="0"/>
                <wp:positionH relativeFrom="margin">
                  <wp:align>center</wp:align>
                </wp:positionH>
                <wp:positionV relativeFrom="margin">
                  <wp:align>center</wp:align>
                </wp:positionV>
                <wp:extent cx="7676515" cy="106680"/>
                <wp:effectExtent l="0" t="2616200" r="0" b="2604135"/>
                <wp:wrapNone/>
                <wp:docPr id="12"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01AE8F"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9C7F2BD" id="_x0000_t202" coordsize="21600,21600" o:spt="202" path="m,l,21600r21600,l21600,xe">
                <v:stroke joinstyle="miter"/>
                <v:path gradientshapeok="t" o:connecttype="rect"/>
              </v:shapetype>
              <v:shape id="WordArt 16" o:spid="_x0000_s1039" type="#_x0000_t202" style="position:absolute;margin-left:0;margin-top:0;width:604.45pt;height:8.4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" o:allowincell="f" filled="f" stroked="f">
                <v:stroke joinstyle="round"/>
                <o:lock v:ext="edit" shapetype="t"/>
                <v:textbox style="mso-fit-shape-to-text:t">
                  <w:txbxContent>
                    <w:p w14:paraId="3E01AE8F"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16B81A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Pr>
        <w:noProof/>
        <w:lang w:val="en-IE" w:eastAsia="en-IE"/>
      </w:rPr>
      <w:drawing>
        <wp:anchor distT="0" distB="0" distL="114300" distR="114300" simplePos="0" relativeHeight="251658752" behindDoc="1" locked="0" layoutInCell="1" allowOverlap="1" wp14:anchorId="2FF0766A" wp14:editId="36FB88D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05D34CF" w14:textId="77777777" w:rsidR="00C86395" w:rsidRPr="00ED2A8D" w:rsidRDefault="00C86395" w:rsidP="008747E0">
    <w:pPr>
      <w:pStyle w:val="Header"/>
    </w:pPr>
  </w:p>
  <w:p w14:paraId="02BFB8A1" w14:textId="77777777" w:rsidR="00C86395" w:rsidRDefault="00C86395" w:rsidP="008747E0">
    <w:pPr>
      <w:pStyle w:val="Header"/>
    </w:pPr>
  </w:p>
  <w:p w14:paraId="101AA5C9" w14:textId="77777777" w:rsidR="00C86395" w:rsidRDefault="00C86395" w:rsidP="008747E0">
    <w:pPr>
      <w:pStyle w:val="Header"/>
    </w:pPr>
  </w:p>
  <w:p w14:paraId="6956CF12" w14:textId="77777777" w:rsidR="00C86395" w:rsidRDefault="00C86395" w:rsidP="008747E0">
    <w:pPr>
      <w:pStyle w:val="Header"/>
    </w:pPr>
  </w:p>
  <w:p w14:paraId="4252E3D5" w14:textId="77777777" w:rsidR="00C86395" w:rsidRPr="00441393" w:rsidRDefault="00C86395" w:rsidP="00441393">
    <w:pPr>
      <w:pStyle w:val="Contents"/>
    </w:pPr>
    <w:r>
      <w:t>DOCUMENT REVISION</w:t>
    </w:r>
  </w:p>
  <w:p w14:paraId="00FB2EF6" w14:textId="77777777" w:rsidR="00C86395" w:rsidRPr="00ED2A8D" w:rsidRDefault="00C86395" w:rsidP="008747E0">
    <w:pPr>
      <w:pStyle w:val="Header"/>
    </w:pPr>
  </w:p>
  <w:p w14:paraId="3F4538E8" w14:textId="77777777" w:rsidR="00C86395" w:rsidRPr="00AC33A2" w:rsidRDefault="00C8639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5FE1D" w14:textId="2AC732FA" w:rsidR="00C86395" w:rsidRDefault="00C86395">
    <w:pPr>
      <w:pStyle w:val="Header"/>
    </w:pPr>
    <w:ins w:id="11" w:author="Michael Hadley" w:date="2016-07-13T14:06:00Z">
      <w:r>
        <w:rPr>
          <w:noProof/>
          <w:lang w:val="en-IE" w:eastAsia="en-IE"/>
        </w:rPr>
        <mc:AlternateContent>
          <mc:Choice Requires="wps">
            <w:drawing>
              <wp:anchor distT="0" distB="0" distL="114300" distR="114300" simplePos="0" relativeHeight="251734016" behindDoc="1" locked="0" layoutInCell="0" allowOverlap="1" wp14:anchorId="6ABC7844" wp14:editId="148E1BA5">
                <wp:simplePos x="0" y="0"/>
                <wp:positionH relativeFrom="margin">
                  <wp:align>center</wp:align>
                </wp:positionH>
                <wp:positionV relativeFrom="margin">
                  <wp:align>center</wp:align>
                </wp:positionV>
                <wp:extent cx="7676515" cy="106680"/>
                <wp:effectExtent l="0" t="2616200" r="0" b="2604135"/>
                <wp:wrapNone/>
                <wp:docPr id="11"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9F5CF86"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BC7844" id="_x0000_t202" coordsize="21600,21600" o:spt="202" path="m,l,21600r21600,l21600,xe">
                <v:stroke joinstyle="miter"/>
                <v:path gradientshapeok="t" o:connecttype="rect"/>
              </v:shapetype>
              <v:shape id="WordArt 18" o:spid="_x0000_s1040" type="#_x0000_t202" style="position:absolute;margin-left:0;margin-top:0;width:604.45pt;height:8.4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tOcj0IoCAAAE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49F5CF86"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5B5EA7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DA3FCB">
        <w:rPr>
          <w:noProof/>
        </w:rPr>
        <w:pict w14:anchorId="594677E4">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F4F4" w14:textId="7B0AAC35" w:rsidR="00C86395" w:rsidRDefault="00C86395">
    <w:pPr>
      <w:pStyle w:val="Header"/>
    </w:pPr>
    <w:ins w:id="349" w:author="Michael Hadley" w:date="2016-07-13T14:06:00Z">
      <w:r>
        <w:rPr>
          <w:noProof/>
          <w:lang w:val="en-IE" w:eastAsia="en-IE"/>
        </w:rPr>
        <mc:AlternateContent>
          <mc:Choice Requires="wps">
            <w:drawing>
              <wp:anchor distT="0" distB="0" distL="114300" distR="114300" simplePos="0" relativeHeight="251738112" behindDoc="1" locked="0" layoutInCell="0" allowOverlap="1" wp14:anchorId="7F724402" wp14:editId="7DD8A3A3">
                <wp:simplePos x="0" y="0"/>
                <wp:positionH relativeFrom="margin">
                  <wp:align>center</wp:align>
                </wp:positionH>
                <wp:positionV relativeFrom="margin">
                  <wp:align>center</wp:align>
                </wp:positionV>
                <wp:extent cx="7676515" cy="106680"/>
                <wp:effectExtent l="0" t="2616200" r="0" b="2604135"/>
                <wp:wrapNone/>
                <wp:docPr id="10"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9960C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724402" id="_x0000_t202" coordsize="21600,21600" o:spt="202" path="m,l,21600r21600,l21600,xe">
                <v:stroke joinstyle="miter"/>
                <v:path gradientshapeok="t" o:connecttype="rect"/>
              </v:shapetype>
              <v:shape id="WordArt 20" o:spid="_x0000_s1041" type="#_x0000_t202" style="position:absolute;margin-left:0;margin-top:0;width:604.45pt;height:8.4pt;rotation:-45;z-index:-2515783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" o:allowincell="f" filled="f" stroked="f">
                <v:stroke joinstyle="round"/>
                <o:lock v:ext="edit" shapetype="t"/>
                <v:textbox style="mso-fit-shape-to-text:t">
                  <w:txbxContent>
                    <w:p w14:paraId="459960CC"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5DA80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384C" w14:textId="01880EF6" w:rsidR="00C86395" w:rsidRPr="00ED2A8D" w:rsidRDefault="00C86395" w:rsidP="008747E0">
    <w:pPr>
      <w:pStyle w:val="Header"/>
    </w:pPr>
    <w:ins w:id="350" w:author="Michael Hadley" w:date="2016-07-13T14:06:00Z">
      <w:r>
        <w:rPr>
          <w:noProof/>
          <w:lang w:val="en-IE" w:eastAsia="en-IE"/>
        </w:rPr>
        <mc:AlternateContent>
          <mc:Choice Requires="wps">
            <w:drawing>
              <wp:anchor distT="0" distB="0" distL="114300" distR="114300" simplePos="0" relativeHeight="251736064" behindDoc="1" locked="0" layoutInCell="0" allowOverlap="1" wp14:anchorId="1312C6CC" wp14:editId="5B666045">
                <wp:simplePos x="0" y="0"/>
                <wp:positionH relativeFrom="margin">
                  <wp:align>center</wp:align>
                </wp:positionH>
                <wp:positionV relativeFrom="margin">
                  <wp:align>center</wp:align>
                </wp:positionV>
                <wp:extent cx="7676515" cy="106680"/>
                <wp:effectExtent l="0" t="2616200" r="0" b="2604135"/>
                <wp:wrapNone/>
                <wp:docPr id="9"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40A9500"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312C6CC" id="_x0000_t202" coordsize="21600,21600" o:spt="202" path="m,l,21600r21600,l21600,xe">
                <v:stroke joinstyle="miter"/>
                <v:path gradientshapeok="t" o:connecttype="rect"/>
              </v:shapetype>
              <v:shape id="WordArt 19" o:spid="_x0000_s1042" type="#_x0000_t202" style="position:absolute;margin-left:0;margin-top:0;width:604.45pt;height:8.4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" o:allowincell="f" filled="f" stroked="f">
                <v:stroke joinstyle="round"/>
                <o:lock v:ext="edit" shapetype="t"/>
                <v:textbox style="mso-fit-shape-to-text:t">
                  <w:txbxContent>
                    <w:p w14:paraId="440A9500"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r>
      <w:rPr>
        <w:noProof/>
        <w:lang w:val="en-IE" w:eastAsia="en-IE"/>
      </w:rPr>
      <w:drawing>
        <wp:anchor distT="0" distB="0" distL="114300" distR="114300" simplePos="0" relativeHeight="251674624" behindDoc="1" locked="0" layoutInCell="1" allowOverlap="1" wp14:anchorId="52613DB3" wp14:editId="7788E1B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D508617" w14:textId="77777777" w:rsidR="00C86395" w:rsidRPr="00ED2A8D" w:rsidRDefault="00C86395" w:rsidP="008747E0">
    <w:pPr>
      <w:pStyle w:val="Header"/>
    </w:pPr>
  </w:p>
  <w:p w14:paraId="5534E8F6" w14:textId="77777777" w:rsidR="00C86395" w:rsidRDefault="00C86395" w:rsidP="008747E0">
    <w:pPr>
      <w:pStyle w:val="Header"/>
    </w:pPr>
  </w:p>
  <w:p w14:paraId="69D9FF94" w14:textId="77777777" w:rsidR="00C86395" w:rsidRDefault="00C86395" w:rsidP="008747E0">
    <w:pPr>
      <w:pStyle w:val="Header"/>
    </w:pPr>
  </w:p>
  <w:p w14:paraId="6B2EC547" w14:textId="77777777" w:rsidR="00C86395" w:rsidRDefault="00C86395" w:rsidP="008747E0">
    <w:pPr>
      <w:pStyle w:val="Header"/>
    </w:pPr>
  </w:p>
  <w:p w14:paraId="7C531FF0" w14:textId="77777777" w:rsidR="00C86395" w:rsidRPr="00441393" w:rsidRDefault="00C86395" w:rsidP="00441393">
    <w:pPr>
      <w:pStyle w:val="Contents"/>
    </w:pPr>
    <w:r>
      <w:t>CONTENTS</w:t>
    </w:r>
  </w:p>
  <w:p w14:paraId="1BFD30CD" w14:textId="77777777" w:rsidR="00C86395" w:rsidRDefault="00C86395" w:rsidP="0078486B">
    <w:pPr>
      <w:pStyle w:val="Header"/>
      <w:spacing w:line="140" w:lineRule="exact"/>
    </w:pPr>
  </w:p>
  <w:p w14:paraId="5B45F0A1" w14:textId="77777777" w:rsidR="00C86395" w:rsidRPr="00AC33A2" w:rsidRDefault="00C8639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7CF7D" w14:textId="7C24C5AF" w:rsidR="00C86395" w:rsidRPr="00ED2A8D" w:rsidRDefault="00C86395" w:rsidP="00C716E5">
    <w:pPr>
      <w:pStyle w:val="Header"/>
    </w:pPr>
    <w:ins w:id="351" w:author="Michael Hadley" w:date="2016-07-13T14:06:00Z">
      <w:r>
        <w:rPr>
          <w:noProof/>
          <w:lang w:val="en-IE" w:eastAsia="en-IE"/>
        </w:rPr>
        <mc:AlternateContent>
          <mc:Choice Requires="wps">
            <w:drawing>
              <wp:anchor distT="0" distB="0" distL="114300" distR="114300" simplePos="0" relativeHeight="251740160" behindDoc="1" locked="0" layoutInCell="0" allowOverlap="1" wp14:anchorId="5947A2E3" wp14:editId="496328E5">
                <wp:simplePos x="0" y="0"/>
                <wp:positionH relativeFrom="margin">
                  <wp:align>center</wp:align>
                </wp:positionH>
                <wp:positionV relativeFrom="margin">
                  <wp:align>center</wp:align>
                </wp:positionV>
                <wp:extent cx="7676515" cy="106680"/>
                <wp:effectExtent l="0" t="2616200" r="0" b="2604135"/>
                <wp:wrapNone/>
                <wp:docPr id="8"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536564"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47A2E3" id="_x0000_t202" coordsize="21600,21600" o:spt="202" path="m,l,21600r21600,l21600,xe">
                <v:stroke joinstyle="miter"/>
                <v:path gradientshapeok="t" o:connecttype="rect"/>
              </v:shapetype>
              <v:shape id="WordArt 21" o:spid="_x0000_s1043" type="#_x0000_t202" style="position:absolute;margin-left:0;margin-top:0;width:604.45pt;height:8.4pt;rotation:-45;z-index:-2515763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" o:allowincell="f" filled="f" stroked="f">
                <v:stroke joinstyle="round"/>
                <o:lock v:ext="edit" shapetype="t"/>
                <v:textbox style="mso-fit-shape-to-text:t">
                  <w:txbxContent>
                    <w:p w14:paraId="41536564" w14:textId="77777777" w:rsidR="00C86395" w:rsidRDefault="00C86395"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DA3FCB">
        <w:rPr>
          <w:noProof/>
        </w:rPr>
        <w:pict w14:anchorId="2C40B8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Pr>
        <w:noProof/>
        <w:lang w:val="en-IE" w:eastAsia="en-IE"/>
      </w:rPr>
      <w:drawing>
        <wp:anchor distT="0" distB="0" distL="114300" distR="114300" simplePos="0" relativeHeight="251697152" behindDoc="1" locked="0" layoutInCell="1" allowOverlap="1" wp14:anchorId="4A0258F9" wp14:editId="571C273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DEFD74F" w14:textId="77777777" w:rsidR="00C86395" w:rsidRPr="00ED2A8D" w:rsidRDefault="00C86395" w:rsidP="00C716E5">
    <w:pPr>
      <w:pStyle w:val="Header"/>
    </w:pPr>
  </w:p>
  <w:p w14:paraId="2523D6EE" w14:textId="77777777" w:rsidR="00C86395" w:rsidRDefault="00C86395" w:rsidP="00C716E5">
    <w:pPr>
      <w:pStyle w:val="Header"/>
    </w:pPr>
  </w:p>
  <w:p w14:paraId="6AF92B38" w14:textId="77777777" w:rsidR="00C86395" w:rsidRDefault="00C86395" w:rsidP="00C716E5">
    <w:pPr>
      <w:pStyle w:val="Header"/>
    </w:pPr>
  </w:p>
  <w:p w14:paraId="73FBFD79" w14:textId="77777777" w:rsidR="00C86395" w:rsidRDefault="00C86395" w:rsidP="00C716E5">
    <w:pPr>
      <w:pStyle w:val="Header"/>
    </w:pPr>
  </w:p>
  <w:p w14:paraId="25380E29" w14:textId="77777777" w:rsidR="00C86395" w:rsidRPr="00441393" w:rsidRDefault="00C86395" w:rsidP="00C716E5">
    <w:pPr>
      <w:pStyle w:val="Contents"/>
    </w:pPr>
    <w:r>
      <w:t>CONTENTS</w:t>
    </w:r>
  </w:p>
  <w:p w14:paraId="7283F077" w14:textId="77777777" w:rsidR="00C86395" w:rsidRPr="00ED2A8D" w:rsidRDefault="00C86395" w:rsidP="00C716E5">
    <w:pPr>
      <w:pStyle w:val="Header"/>
    </w:pPr>
  </w:p>
  <w:p w14:paraId="4AAD0090" w14:textId="77777777" w:rsidR="00C86395" w:rsidRPr="00AC33A2" w:rsidRDefault="00C86395" w:rsidP="00C716E5">
    <w:pPr>
      <w:pStyle w:val="Header"/>
      <w:spacing w:line="140" w:lineRule="exact"/>
    </w:pPr>
  </w:p>
  <w:p w14:paraId="69FB6D8D" w14:textId="77777777" w:rsidR="00C86395" w:rsidRDefault="00C86395">
    <w:pPr>
      <w:pStyle w:val="Header"/>
    </w:pPr>
    <w:r>
      <w:rPr>
        <w:noProof/>
        <w:lang w:val="en-IE" w:eastAsia="en-IE"/>
      </w:rPr>
      <w:drawing>
        <wp:anchor distT="0" distB="0" distL="114300" distR="114300" simplePos="0" relativeHeight="251695104" behindDoc="1" locked="0" layoutInCell="1" allowOverlap="1" wp14:anchorId="6E1A46BE" wp14:editId="0118E35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D86DCA"/>
    <w:lvl w:ilvl="0">
      <w:start w:val="1"/>
      <w:numFmt w:val="decimal"/>
      <w:lvlText w:val="%1."/>
      <w:lvlJc w:val="left"/>
      <w:pPr>
        <w:tabs>
          <w:tab w:val="num" w:pos="1800"/>
        </w:tabs>
        <w:ind w:left="1800" w:hanging="360"/>
      </w:pPr>
    </w:lvl>
  </w:abstractNum>
  <w:abstractNum w:abstractNumId="2">
    <w:nsid w:val="FFFFFF7D"/>
    <w:multiLevelType w:val="singleLevel"/>
    <w:tmpl w:val="5EEE51F8"/>
    <w:lvl w:ilvl="0">
      <w:start w:val="1"/>
      <w:numFmt w:val="decimal"/>
      <w:lvlText w:val="%1."/>
      <w:lvlJc w:val="left"/>
      <w:pPr>
        <w:tabs>
          <w:tab w:val="num" w:pos="1440"/>
        </w:tabs>
        <w:ind w:left="1440" w:hanging="360"/>
      </w:pPr>
    </w:lvl>
  </w:abstractNum>
  <w:abstractNum w:abstractNumId="3">
    <w:nsid w:val="FFFFFF7F"/>
    <w:multiLevelType w:val="singleLevel"/>
    <w:tmpl w:val="0F30F6A0"/>
    <w:lvl w:ilvl="0">
      <w:start w:val="1"/>
      <w:numFmt w:val="decimal"/>
      <w:lvlText w:val="%1."/>
      <w:lvlJc w:val="left"/>
      <w:pPr>
        <w:tabs>
          <w:tab w:val="num" w:pos="720"/>
        </w:tabs>
        <w:ind w:left="720" w:hanging="360"/>
      </w:pPr>
    </w:lvl>
  </w:abstractNum>
  <w:abstractNum w:abstractNumId="4">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BA10A99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6"/>
  </w:num>
  <w:num w:numId="43">
    <w:abstractNumId w:val="32"/>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Peter Dobson">
    <w15:presenceInfo w15:providerId="AD" w15:userId="S-1-5-21-2046026355-2876191845-2165928818-1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activeWritingStyle w:appName="MSWord" w:lang="de-D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3C"/>
    <w:rsid w:val="00000720"/>
    <w:rsid w:val="0001616D"/>
    <w:rsid w:val="00016839"/>
    <w:rsid w:val="000174F9"/>
    <w:rsid w:val="00023F0C"/>
    <w:rsid w:val="000249C2"/>
    <w:rsid w:val="000258F6"/>
    <w:rsid w:val="00033644"/>
    <w:rsid w:val="00033F7A"/>
    <w:rsid w:val="000379A7"/>
    <w:rsid w:val="00040EB8"/>
    <w:rsid w:val="000435D2"/>
    <w:rsid w:val="00057B6D"/>
    <w:rsid w:val="00061A7B"/>
    <w:rsid w:val="000844AD"/>
    <w:rsid w:val="0008654C"/>
    <w:rsid w:val="000904ED"/>
    <w:rsid w:val="00091545"/>
    <w:rsid w:val="00094874"/>
    <w:rsid w:val="000A27A8"/>
    <w:rsid w:val="000A5DBC"/>
    <w:rsid w:val="000B2356"/>
    <w:rsid w:val="000C711B"/>
    <w:rsid w:val="000D0A0D"/>
    <w:rsid w:val="000D2431"/>
    <w:rsid w:val="000E3954"/>
    <w:rsid w:val="000E3E52"/>
    <w:rsid w:val="000F0F9F"/>
    <w:rsid w:val="000F3F43"/>
    <w:rsid w:val="000F3F85"/>
    <w:rsid w:val="000F58ED"/>
    <w:rsid w:val="0010727B"/>
    <w:rsid w:val="00111BE7"/>
    <w:rsid w:val="00113D5B"/>
    <w:rsid w:val="00113F8F"/>
    <w:rsid w:val="0012762D"/>
    <w:rsid w:val="001349DB"/>
    <w:rsid w:val="00135AEB"/>
    <w:rsid w:val="00136E58"/>
    <w:rsid w:val="001547F9"/>
    <w:rsid w:val="0016061F"/>
    <w:rsid w:val="001607D8"/>
    <w:rsid w:val="00161325"/>
    <w:rsid w:val="00162C10"/>
    <w:rsid w:val="00171000"/>
    <w:rsid w:val="00184427"/>
    <w:rsid w:val="001875B1"/>
    <w:rsid w:val="001A4BFB"/>
    <w:rsid w:val="001A688C"/>
    <w:rsid w:val="001B2A35"/>
    <w:rsid w:val="001B339A"/>
    <w:rsid w:val="001C650B"/>
    <w:rsid w:val="001C72B5"/>
    <w:rsid w:val="001D2E7A"/>
    <w:rsid w:val="001D3992"/>
    <w:rsid w:val="001D4A3E"/>
    <w:rsid w:val="001E416D"/>
    <w:rsid w:val="001E74CC"/>
    <w:rsid w:val="001F4EF8"/>
    <w:rsid w:val="001F5AB1"/>
    <w:rsid w:val="00201337"/>
    <w:rsid w:val="002022EA"/>
    <w:rsid w:val="002044E9"/>
    <w:rsid w:val="00205B17"/>
    <w:rsid w:val="00205D9B"/>
    <w:rsid w:val="002204DA"/>
    <w:rsid w:val="0022371A"/>
    <w:rsid w:val="00231ADE"/>
    <w:rsid w:val="00233793"/>
    <w:rsid w:val="00237785"/>
    <w:rsid w:val="00251062"/>
    <w:rsid w:val="00251FB9"/>
    <w:rsid w:val="002520AD"/>
    <w:rsid w:val="0025660A"/>
    <w:rsid w:val="00257BE8"/>
    <w:rsid w:val="00257DF8"/>
    <w:rsid w:val="00257E4A"/>
    <w:rsid w:val="0026038D"/>
    <w:rsid w:val="0027175D"/>
    <w:rsid w:val="00283C61"/>
    <w:rsid w:val="00285951"/>
    <w:rsid w:val="0029793F"/>
    <w:rsid w:val="002A1C42"/>
    <w:rsid w:val="002A617C"/>
    <w:rsid w:val="002A71CF"/>
    <w:rsid w:val="002B3E9D"/>
    <w:rsid w:val="002C10CF"/>
    <w:rsid w:val="002C77F4"/>
    <w:rsid w:val="002D0869"/>
    <w:rsid w:val="002D78FE"/>
    <w:rsid w:val="002E3197"/>
    <w:rsid w:val="002E4993"/>
    <w:rsid w:val="002E5BAC"/>
    <w:rsid w:val="002E7635"/>
    <w:rsid w:val="002F0AD9"/>
    <w:rsid w:val="002F265A"/>
    <w:rsid w:val="002F598F"/>
    <w:rsid w:val="0030413F"/>
    <w:rsid w:val="00305EFE"/>
    <w:rsid w:val="00313B4B"/>
    <w:rsid w:val="00313D85"/>
    <w:rsid w:val="00315CE3"/>
    <w:rsid w:val="0031629B"/>
    <w:rsid w:val="00323783"/>
    <w:rsid w:val="003251FE"/>
    <w:rsid w:val="003274DB"/>
    <w:rsid w:val="00327FBF"/>
    <w:rsid w:val="00332A7B"/>
    <w:rsid w:val="003343E0"/>
    <w:rsid w:val="00335E40"/>
    <w:rsid w:val="00344408"/>
    <w:rsid w:val="00345E37"/>
    <w:rsid w:val="00347F3E"/>
    <w:rsid w:val="00355946"/>
    <w:rsid w:val="003621C3"/>
    <w:rsid w:val="00362711"/>
    <w:rsid w:val="0036382D"/>
    <w:rsid w:val="003734D0"/>
    <w:rsid w:val="00374A52"/>
    <w:rsid w:val="00380350"/>
    <w:rsid w:val="00380B4E"/>
    <w:rsid w:val="003816E4"/>
    <w:rsid w:val="00383E8C"/>
    <w:rsid w:val="0039131E"/>
    <w:rsid w:val="00396CB9"/>
    <w:rsid w:val="003A04A6"/>
    <w:rsid w:val="003A7759"/>
    <w:rsid w:val="003A7F6E"/>
    <w:rsid w:val="003B03EA"/>
    <w:rsid w:val="003C67AE"/>
    <w:rsid w:val="003C7C34"/>
    <w:rsid w:val="003D0F37"/>
    <w:rsid w:val="003D5150"/>
    <w:rsid w:val="003D6DA1"/>
    <w:rsid w:val="003D7664"/>
    <w:rsid w:val="003F1C3A"/>
    <w:rsid w:val="003F69D3"/>
    <w:rsid w:val="004005BC"/>
    <w:rsid w:val="00410CBB"/>
    <w:rsid w:val="00414698"/>
    <w:rsid w:val="004221F7"/>
    <w:rsid w:val="00422A49"/>
    <w:rsid w:val="0042565E"/>
    <w:rsid w:val="00432C05"/>
    <w:rsid w:val="00440379"/>
    <w:rsid w:val="00441393"/>
    <w:rsid w:val="00447CF0"/>
    <w:rsid w:val="00450B4B"/>
    <w:rsid w:val="00451862"/>
    <w:rsid w:val="00455786"/>
    <w:rsid w:val="00456F10"/>
    <w:rsid w:val="00467D40"/>
    <w:rsid w:val="00474746"/>
    <w:rsid w:val="00476942"/>
    <w:rsid w:val="00477D62"/>
    <w:rsid w:val="00485B83"/>
    <w:rsid w:val="004871A2"/>
    <w:rsid w:val="00492A8D"/>
    <w:rsid w:val="004944C8"/>
    <w:rsid w:val="004A0EBF"/>
    <w:rsid w:val="004A4EC4"/>
    <w:rsid w:val="004C0E4B"/>
    <w:rsid w:val="004C1C25"/>
    <w:rsid w:val="004E0BBB"/>
    <w:rsid w:val="004E1D57"/>
    <w:rsid w:val="004E2F16"/>
    <w:rsid w:val="004F4BAF"/>
    <w:rsid w:val="004F5930"/>
    <w:rsid w:val="004F6196"/>
    <w:rsid w:val="00503044"/>
    <w:rsid w:val="00523666"/>
    <w:rsid w:val="00525922"/>
    <w:rsid w:val="00526234"/>
    <w:rsid w:val="00534F34"/>
    <w:rsid w:val="0053692E"/>
    <w:rsid w:val="005378A6"/>
    <w:rsid w:val="005378F9"/>
    <w:rsid w:val="00547837"/>
    <w:rsid w:val="0055110D"/>
    <w:rsid w:val="005521B3"/>
    <w:rsid w:val="00557434"/>
    <w:rsid w:val="00580330"/>
    <w:rsid w:val="005805D2"/>
    <w:rsid w:val="00591E08"/>
    <w:rsid w:val="00595415"/>
    <w:rsid w:val="00597652"/>
    <w:rsid w:val="005A0703"/>
    <w:rsid w:val="005A080B"/>
    <w:rsid w:val="005A5A92"/>
    <w:rsid w:val="005B12A5"/>
    <w:rsid w:val="005C161A"/>
    <w:rsid w:val="005C1BCB"/>
    <w:rsid w:val="005C2312"/>
    <w:rsid w:val="005C4735"/>
    <w:rsid w:val="005C5C63"/>
    <w:rsid w:val="005D03E9"/>
    <w:rsid w:val="005D1443"/>
    <w:rsid w:val="005D304B"/>
    <w:rsid w:val="005D6E5D"/>
    <w:rsid w:val="005E0F43"/>
    <w:rsid w:val="005E3989"/>
    <w:rsid w:val="005E3F89"/>
    <w:rsid w:val="005E4659"/>
    <w:rsid w:val="005E657A"/>
    <w:rsid w:val="005F1386"/>
    <w:rsid w:val="005F17C2"/>
    <w:rsid w:val="00600C2B"/>
    <w:rsid w:val="00607D3B"/>
    <w:rsid w:val="006127AC"/>
    <w:rsid w:val="0063264D"/>
    <w:rsid w:val="00634A78"/>
    <w:rsid w:val="00635177"/>
    <w:rsid w:val="00642025"/>
    <w:rsid w:val="00646E87"/>
    <w:rsid w:val="0065107F"/>
    <w:rsid w:val="00657BF3"/>
    <w:rsid w:val="00661946"/>
    <w:rsid w:val="00662C4D"/>
    <w:rsid w:val="00666061"/>
    <w:rsid w:val="00667424"/>
    <w:rsid w:val="00667792"/>
    <w:rsid w:val="00671677"/>
    <w:rsid w:val="006744D8"/>
    <w:rsid w:val="006750F2"/>
    <w:rsid w:val="006752D6"/>
    <w:rsid w:val="00675E02"/>
    <w:rsid w:val="00682F01"/>
    <w:rsid w:val="0068553C"/>
    <w:rsid w:val="00685F34"/>
    <w:rsid w:val="0069475A"/>
    <w:rsid w:val="00695656"/>
    <w:rsid w:val="006975A8"/>
    <w:rsid w:val="006A1012"/>
    <w:rsid w:val="006C1376"/>
    <w:rsid w:val="006C48F9"/>
    <w:rsid w:val="006D33AD"/>
    <w:rsid w:val="006E0E7D"/>
    <w:rsid w:val="006E10BF"/>
    <w:rsid w:val="006F1C14"/>
    <w:rsid w:val="006F4B67"/>
    <w:rsid w:val="00703A6A"/>
    <w:rsid w:val="00722236"/>
    <w:rsid w:val="00725CCA"/>
    <w:rsid w:val="0072737A"/>
    <w:rsid w:val="007311E7"/>
    <w:rsid w:val="00731DEE"/>
    <w:rsid w:val="00734BC6"/>
    <w:rsid w:val="0073509D"/>
    <w:rsid w:val="007541D3"/>
    <w:rsid w:val="007577D7"/>
    <w:rsid w:val="00765FB0"/>
    <w:rsid w:val="007715E8"/>
    <w:rsid w:val="00776004"/>
    <w:rsid w:val="0078486B"/>
    <w:rsid w:val="00785A39"/>
    <w:rsid w:val="00787D8A"/>
    <w:rsid w:val="00790277"/>
    <w:rsid w:val="00791EBC"/>
    <w:rsid w:val="00793577"/>
    <w:rsid w:val="00795637"/>
    <w:rsid w:val="007A446A"/>
    <w:rsid w:val="007A53A6"/>
    <w:rsid w:val="007A5F78"/>
    <w:rsid w:val="007A6159"/>
    <w:rsid w:val="007B27E9"/>
    <w:rsid w:val="007B2C5B"/>
    <w:rsid w:val="007B2D11"/>
    <w:rsid w:val="007B6700"/>
    <w:rsid w:val="007B6A93"/>
    <w:rsid w:val="007B7BEC"/>
    <w:rsid w:val="007C173C"/>
    <w:rsid w:val="007C6E25"/>
    <w:rsid w:val="007D1247"/>
    <w:rsid w:val="007D1805"/>
    <w:rsid w:val="007D2107"/>
    <w:rsid w:val="007D3A42"/>
    <w:rsid w:val="007D5895"/>
    <w:rsid w:val="007D77AB"/>
    <w:rsid w:val="007E28D0"/>
    <w:rsid w:val="007E30DF"/>
    <w:rsid w:val="007F7544"/>
    <w:rsid w:val="00800995"/>
    <w:rsid w:val="00801E8B"/>
    <w:rsid w:val="00816F79"/>
    <w:rsid w:val="008172F8"/>
    <w:rsid w:val="008326B2"/>
    <w:rsid w:val="00837CBE"/>
    <w:rsid w:val="00846831"/>
    <w:rsid w:val="00856C1B"/>
    <w:rsid w:val="00865532"/>
    <w:rsid w:val="00866EBF"/>
    <w:rsid w:val="00867686"/>
    <w:rsid w:val="008737D3"/>
    <w:rsid w:val="008747E0"/>
    <w:rsid w:val="00876841"/>
    <w:rsid w:val="00882B3C"/>
    <w:rsid w:val="0088783D"/>
    <w:rsid w:val="008904EE"/>
    <w:rsid w:val="008972C3"/>
    <w:rsid w:val="008A28D9"/>
    <w:rsid w:val="008A30BA"/>
    <w:rsid w:val="008B4F93"/>
    <w:rsid w:val="008C33B5"/>
    <w:rsid w:val="008C3A72"/>
    <w:rsid w:val="008C6969"/>
    <w:rsid w:val="008E182C"/>
    <w:rsid w:val="008E1F69"/>
    <w:rsid w:val="008E76B1"/>
    <w:rsid w:val="008F38BB"/>
    <w:rsid w:val="008F57D8"/>
    <w:rsid w:val="00902834"/>
    <w:rsid w:val="00914E26"/>
    <w:rsid w:val="0091590F"/>
    <w:rsid w:val="00920482"/>
    <w:rsid w:val="00923B4D"/>
    <w:rsid w:val="0092540C"/>
    <w:rsid w:val="00925E0F"/>
    <w:rsid w:val="00931A57"/>
    <w:rsid w:val="0093492E"/>
    <w:rsid w:val="009414E6"/>
    <w:rsid w:val="00954225"/>
    <w:rsid w:val="0095450F"/>
    <w:rsid w:val="00956901"/>
    <w:rsid w:val="00961D62"/>
    <w:rsid w:val="00962EC1"/>
    <w:rsid w:val="00971591"/>
    <w:rsid w:val="00974564"/>
    <w:rsid w:val="00974E99"/>
    <w:rsid w:val="009764FA"/>
    <w:rsid w:val="00980192"/>
    <w:rsid w:val="00981D6B"/>
    <w:rsid w:val="00982A22"/>
    <w:rsid w:val="00993235"/>
    <w:rsid w:val="00994D97"/>
    <w:rsid w:val="009A07B7"/>
    <w:rsid w:val="009B1545"/>
    <w:rsid w:val="009B5023"/>
    <w:rsid w:val="009B55D5"/>
    <w:rsid w:val="009B785E"/>
    <w:rsid w:val="009C26F8"/>
    <w:rsid w:val="009C609E"/>
    <w:rsid w:val="009D25B8"/>
    <w:rsid w:val="009D26AB"/>
    <w:rsid w:val="009D5C4A"/>
    <w:rsid w:val="009E16EC"/>
    <w:rsid w:val="009E433C"/>
    <w:rsid w:val="009E4A4D"/>
    <w:rsid w:val="009E6578"/>
    <w:rsid w:val="009F081F"/>
    <w:rsid w:val="00A06A3D"/>
    <w:rsid w:val="00A10EBA"/>
    <w:rsid w:val="00A13E56"/>
    <w:rsid w:val="00A16CB9"/>
    <w:rsid w:val="00A17884"/>
    <w:rsid w:val="00A227BF"/>
    <w:rsid w:val="00A22BCE"/>
    <w:rsid w:val="00A24838"/>
    <w:rsid w:val="00A2743E"/>
    <w:rsid w:val="00A30C33"/>
    <w:rsid w:val="00A31D85"/>
    <w:rsid w:val="00A4308C"/>
    <w:rsid w:val="00A44836"/>
    <w:rsid w:val="00A524B5"/>
    <w:rsid w:val="00A549B3"/>
    <w:rsid w:val="00A55125"/>
    <w:rsid w:val="00A56184"/>
    <w:rsid w:val="00A57147"/>
    <w:rsid w:val="00A67954"/>
    <w:rsid w:val="00A72ED7"/>
    <w:rsid w:val="00A8083F"/>
    <w:rsid w:val="00A853CE"/>
    <w:rsid w:val="00A856FD"/>
    <w:rsid w:val="00A90D86"/>
    <w:rsid w:val="00A91DBA"/>
    <w:rsid w:val="00A97900"/>
    <w:rsid w:val="00AA1D7A"/>
    <w:rsid w:val="00AA3E01"/>
    <w:rsid w:val="00AB0BFA"/>
    <w:rsid w:val="00AB76B7"/>
    <w:rsid w:val="00AC33A2"/>
    <w:rsid w:val="00AD38F7"/>
    <w:rsid w:val="00AE65F1"/>
    <w:rsid w:val="00AE6BB4"/>
    <w:rsid w:val="00AE74AD"/>
    <w:rsid w:val="00AF159C"/>
    <w:rsid w:val="00AF2D0B"/>
    <w:rsid w:val="00B01873"/>
    <w:rsid w:val="00B0547A"/>
    <w:rsid w:val="00B074AB"/>
    <w:rsid w:val="00B07717"/>
    <w:rsid w:val="00B11B40"/>
    <w:rsid w:val="00B16F0A"/>
    <w:rsid w:val="00B17253"/>
    <w:rsid w:val="00B2583D"/>
    <w:rsid w:val="00B31A41"/>
    <w:rsid w:val="00B40199"/>
    <w:rsid w:val="00B502FF"/>
    <w:rsid w:val="00B51B0C"/>
    <w:rsid w:val="00B52C7E"/>
    <w:rsid w:val="00B643DF"/>
    <w:rsid w:val="00B65300"/>
    <w:rsid w:val="00B67422"/>
    <w:rsid w:val="00B70BD4"/>
    <w:rsid w:val="00B712CA"/>
    <w:rsid w:val="00B73463"/>
    <w:rsid w:val="00B774C9"/>
    <w:rsid w:val="00B90123"/>
    <w:rsid w:val="00B9016D"/>
    <w:rsid w:val="00B95908"/>
    <w:rsid w:val="00BA0F98"/>
    <w:rsid w:val="00BA1517"/>
    <w:rsid w:val="00BA4E39"/>
    <w:rsid w:val="00BA53A6"/>
    <w:rsid w:val="00BA67FD"/>
    <w:rsid w:val="00BA7C48"/>
    <w:rsid w:val="00BC251F"/>
    <w:rsid w:val="00BC27F6"/>
    <w:rsid w:val="00BC39F4"/>
    <w:rsid w:val="00BD1587"/>
    <w:rsid w:val="00BD6A20"/>
    <w:rsid w:val="00BD7EE1"/>
    <w:rsid w:val="00BE436B"/>
    <w:rsid w:val="00BE5568"/>
    <w:rsid w:val="00BE5764"/>
    <w:rsid w:val="00BF1358"/>
    <w:rsid w:val="00C0106D"/>
    <w:rsid w:val="00C133BE"/>
    <w:rsid w:val="00C222B4"/>
    <w:rsid w:val="00C24A97"/>
    <w:rsid w:val="00C262E4"/>
    <w:rsid w:val="00C33029"/>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12"/>
    <w:rsid w:val="00C83666"/>
    <w:rsid w:val="00C85B49"/>
    <w:rsid w:val="00C86395"/>
    <w:rsid w:val="00C870B5"/>
    <w:rsid w:val="00C907DF"/>
    <w:rsid w:val="00C91630"/>
    <w:rsid w:val="00C9558A"/>
    <w:rsid w:val="00C966EB"/>
    <w:rsid w:val="00CA04B1"/>
    <w:rsid w:val="00CA263F"/>
    <w:rsid w:val="00CA2DFC"/>
    <w:rsid w:val="00CA4EC9"/>
    <w:rsid w:val="00CB03D4"/>
    <w:rsid w:val="00CB0617"/>
    <w:rsid w:val="00CB137B"/>
    <w:rsid w:val="00CB27FA"/>
    <w:rsid w:val="00CC35EF"/>
    <w:rsid w:val="00CC5048"/>
    <w:rsid w:val="00CC6246"/>
    <w:rsid w:val="00CC6CF6"/>
    <w:rsid w:val="00CE5E46"/>
    <w:rsid w:val="00CF0F4E"/>
    <w:rsid w:val="00CF49CC"/>
    <w:rsid w:val="00D04F0B"/>
    <w:rsid w:val="00D1463A"/>
    <w:rsid w:val="00D1554D"/>
    <w:rsid w:val="00D252C9"/>
    <w:rsid w:val="00D32DDF"/>
    <w:rsid w:val="00D33491"/>
    <w:rsid w:val="00D3436D"/>
    <w:rsid w:val="00D3700C"/>
    <w:rsid w:val="00D4416D"/>
    <w:rsid w:val="00D61358"/>
    <w:rsid w:val="00D638E0"/>
    <w:rsid w:val="00D653B1"/>
    <w:rsid w:val="00D71DDC"/>
    <w:rsid w:val="00D74AE1"/>
    <w:rsid w:val="00D75D42"/>
    <w:rsid w:val="00D80B20"/>
    <w:rsid w:val="00D855F1"/>
    <w:rsid w:val="00D865A8"/>
    <w:rsid w:val="00D9012A"/>
    <w:rsid w:val="00D90992"/>
    <w:rsid w:val="00D92C2D"/>
    <w:rsid w:val="00D9361E"/>
    <w:rsid w:val="00D94F38"/>
    <w:rsid w:val="00DA17CD"/>
    <w:rsid w:val="00DA3FCB"/>
    <w:rsid w:val="00DB25B3"/>
    <w:rsid w:val="00DC693C"/>
    <w:rsid w:val="00DD60F2"/>
    <w:rsid w:val="00DE0435"/>
    <w:rsid w:val="00DE0893"/>
    <w:rsid w:val="00DE2814"/>
    <w:rsid w:val="00DE6796"/>
    <w:rsid w:val="00DF2FC5"/>
    <w:rsid w:val="00DF41B2"/>
    <w:rsid w:val="00E01272"/>
    <w:rsid w:val="00E03067"/>
    <w:rsid w:val="00E03846"/>
    <w:rsid w:val="00E109EC"/>
    <w:rsid w:val="00E16EB4"/>
    <w:rsid w:val="00E20A7D"/>
    <w:rsid w:val="00E21A27"/>
    <w:rsid w:val="00E26F33"/>
    <w:rsid w:val="00E27A2F"/>
    <w:rsid w:val="00E42A94"/>
    <w:rsid w:val="00E458BF"/>
    <w:rsid w:val="00E54BFB"/>
    <w:rsid w:val="00E54CD7"/>
    <w:rsid w:val="00E706E7"/>
    <w:rsid w:val="00E763A8"/>
    <w:rsid w:val="00E818AD"/>
    <w:rsid w:val="00E84229"/>
    <w:rsid w:val="00E8449B"/>
    <w:rsid w:val="00E84965"/>
    <w:rsid w:val="00E90E4E"/>
    <w:rsid w:val="00E9391E"/>
    <w:rsid w:val="00EA1052"/>
    <w:rsid w:val="00EA218F"/>
    <w:rsid w:val="00EA4F29"/>
    <w:rsid w:val="00EA5B27"/>
    <w:rsid w:val="00EA5F83"/>
    <w:rsid w:val="00EA6F9D"/>
    <w:rsid w:val="00EA79F8"/>
    <w:rsid w:val="00EB37D8"/>
    <w:rsid w:val="00EB6432"/>
    <w:rsid w:val="00EB6F3C"/>
    <w:rsid w:val="00EC1E2C"/>
    <w:rsid w:val="00EC2B9A"/>
    <w:rsid w:val="00EC3723"/>
    <w:rsid w:val="00EC568A"/>
    <w:rsid w:val="00EC7C87"/>
    <w:rsid w:val="00ED030E"/>
    <w:rsid w:val="00ED1730"/>
    <w:rsid w:val="00ED2A8D"/>
    <w:rsid w:val="00ED4450"/>
    <w:rsid w:val="00EE54CB"/>
    <w:rsid w:val="00EE6424"/>
    <w:rsid w:val="00EF1C54"/>
    <w:rsid w:val="00EF404B"/>
    <w:rsid w:val="00EF7372"/>
    <w:rsid w:val="00F00376"/>
    <w:rsid w:val="00F01F0C"/>
    <w:rsid w:val="00F02A5A"/>
    <w:rsid w:val="00F10704"/>
    <w:rsid w:val="00F11368"/>
    <w:rsid w:val="00F11764"/>
    <w:rsid w:val="00F157E2"/>
    <w:rsid w:val="00F259E2"/>
    <w:rsid w:val="00F40976"/>
    <w:rsid w:val="00F41F0B"/>
    <w:rsid w:val="00F527AC"/>
    <w:rsid w:val="00F5503F"/>
    <w:rsid w:val="00F61D83"/>
    <w:rsid w:val="00F65DD1"/>
    <w:rsid w:val="00F707B3"/>
    <w:rsid w:val="00F71135"/>
    <w:rsid w:val="00F74309"/>
    <w:rsid w:val="00F82C35"/>
    <w:rsid w:val="00F86C14"/>
    <w:rsid w:val="00F90461"/>
    <w:rsid w:val="00F92D79"/>
    <w:rsid w:val="00FA1F00"/>
    <w:rsid w:val="00FA370D"/>
    <w:rsid w:val="00FA5FC6"/>
    <w:rsid w:val="00FC378B"/>
    <w:rsid w:val="00FC3977"/>
    <w:rsid w:val="00FC63E6"/>
    <w:rsid w:val="00FD2566"/>
    <w:rsid w:val="00FD2F16"/>
    <w:rsid w:val="00FD6065"/>
    <w:rsid w:val="00FE1D34"/>
    <w:rsid w:val="00FE244F"/>
    <w:rsid w:val="00FE2A6F"/>
    <w:rsid w:val="00FE5AB9"/>
    <w:rsid w:val="00FE614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50451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981D6B"/>
    <w:pPr>
      <w:keepNext/>
      <w:keepLines/>
      <w:numPr>
        <w:ilvl w:val="1"/>
        <w:numId w:val="15"/>
      </w:numPr>
      <w:ind w:right="709"/>
      <w:outlineLvl w:val="1"/>
      <w:pPrChange w:id="0" w:author="Peter Dobson" w:date="2017-03-23T14:45: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Peter Dobson" w:date="2017-03-23T14:4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981D6B"/>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4C1C2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4C1C25"/>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5927F-C5F8-48C5-9D28-366869DB6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11841</Words>
  <Characters>67496</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79179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5</cp:revision>
  <dcterms:created xsi:type="dcterms:W3CDTF">2017-03-30T11:06:00Z</dcterms:created>
  <dcterms:modified xsi:type="dcterms:W3CDTF">2017-07-27T16:45:00Z</dcterms:modified>
</cp:coreProperties>
</file>